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2637F" w14:textId="77777777" w:rsidR="00E6251A" w:rsidRPr="00871EFB" w:rsidRDefault="00B018BE" w:rsidP="00E97E09">
      <w:pPr>
        <w:shd w:val="clear" w:color="auto" w:fill="FFFFFF"/>
        <w:spacing w:line="360" w:lineRule="auto"/>
        <w:ind w:right="27"/>
        <w:jc w:val="both"/>
        <w:rPr>
          <w:rFonts w:ascii="Arial" w:eastAsia="Times New Roman" w:hAnsi="Arial" w:cs="Arial"/>
          <w:u w:val="single"/>
          <w:lang w:val="en-US" w:eastAsia="de-DE"/>
        </w:rPr>
      </w:pPr>
      <w:r w:rsidRPr="00871EFB">
        <w:rPr>
          <w:noProof/>
          <w:lang w:eastAsia="de-DE"/>
        </w:rPr>
        <mc:AlternateContent>
          <mc:Choice Requires="wps">
            <w:drawing>
              <wp:anchor distT="0" distB="0" distL="114300" distR="114300" simplePos="0" relativeHeight="251669504" behindDoc="0" locked="0" layoutInCell="1" allowOverlap="1" wp14:anchorId="378B66FF" wp14:editId="79FB1362">
                <wp:simplePos x="0" y="0"/>
                <wp:positionH relativeFrom="column">
                  <wp:posOffset>-574848</wp:posOffset>
                </wp:positionH>
                <wp:positionV relativeFrom="paragraph">
                  <wp:posOffset>-241994</wp:posOffset>
                </wp:positionV>
                <wp:extent cx="6949786" cy="1918855"/>
                <wp:effectExtent l="0" t="0" r="0" b="5715"/>
                <wp:wrapNone/>
                <wp:docPr id="6" name="Textfeld 6"/>
                <wp:cNvGraphicFramePr/>
                <a:graphic xmlns:a="http://schemas.openxmlformats.org/drawingml/2006/main">
                  <a:graphicData uri="http://schemas.microsoft.com/office/word/2010/wordprocessingShape">
                    <wps:wsp>
                      <wps:cNvSpPr txBox="1"/>
                      <wps:spPr>
                        <a:xfrm>
                          <a:off x="0" y="0"/>
                          <a:ext cx="6949786" cy="19188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516BD7" w14:textId="77777777" w:rsidR="00B018BE" w:rsidRPr="00B018BE" w:rsidRDefault="00B018BE" w:rsidP="00B018BE">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8B66FF" id="_x0000_t202" coordsize="21600,21600" o:spt="202" path="m,l,21600r21600,l21600,xe">
                <v:stroke joinstyle="miter"/>
                <v:path gradientshapeok="t" o:connecttype="rect"/>
              </v:shapetype>
              <v:shape id="Textfeld 6" o:spid="_x0000_s1026" type="#_x0000_t202" style="position:absolute;left:0;text-align:left;margin-left:-45.25pt;margin-top:-19.05pt;width:547.25pt;height:151.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" filled="f" stroked="f" strokeweight=".5pt">
                <v:textbox>
                  <w:txbxContent>
                    <w:p w14:paraId="46516BD7" w14:textId="77777777" w:rsidR="00B018BE" w:rsidRPr="00B018BE" w:rsidRDefault="00B018BE" w:rsidP="00B018BE">
                      <w:pPr>
                        <w:rPr>
                          <w:color w:val="FFFFFF" w:themeColor="background1"/>
                        </w:rPr>
                      </w:pPr>
                    </w:p>
                  </w:txbxContent>
                </v:textbox>
              </v:shape>
            </w:pict>
          </mc:Fallback>
        </mc:AlternateContent>
      </w:r>
      <w:r w:rsidR="00184629" w:rsidRPr="00871EFB">
        <w:rPr>
          <w:noProof/>
          <w:lang w:eastAsia="de-DE"/>
        </w:rPr>
        <mc:AlternateContent>
          <mc:Choice Requires="wpg">
            <w:drawing>
              <wp:anchor distT="0" distB="0" distL="114300" distR="114300" simplePos="0" relativeHeight="251662336" behindDoc="0" locked="0" layoutInCell="1" allowOverlap="1" wp14:anchorId="30239322" wp14:editId="5FD054FE">
                <wp:simplePos x="0" y="0"/>
                <wp:positionH relativeFrom="column">
                  <wp:posOffset>-572135</wp:posOffset>
                </wp:positionH>
                <wp:positionV relativeFrom="paragraph">
                  <wp:posOffset>99753</wp:posOffset>
                </wp:positionV>
                <wp:extent cx="6808470" cy="1194435"/>
                <wp:effectExtent l="0" t="0" r="0" b="571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8470" cy="1194435"/>
                          <a:chOff x="480" y="2652"/>
                          <a:chExt cx="10722" cy="1881"/>
                        </a:xfrm>
                      </wpg:grpSpPr>
                      <wps:wsp>
                        <wps:cNvPr id="2" name="Flussdiagramm: Prozess 3"/>
                        <wps:cNvSpPr>
                          <a:spLocks noChangeArrowheads="1"/>
                        </wps:cNvSpPr>
                        <wps:spPr bwMode="auto">
                          <a:xfrm>
                            <a:off x="480" y="2652"/>
                            <a:ext cx="10719" cy="346"/>
                          </a:xfrm>
                          <a:prstGeom prst="flowChartProcess">
                            <a:avLst/>
                          </a:prstGeom>
                          <a:solidFill>
                            <a:srgbClr val="9697A3">
                              <a:alpha val="74901"/>
                            </a:srgbClr>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53AE9251" w14:textId="77777777" w:rsidR="00E6251A" w:rsidRDefault="00E6251A" w:rsidP="00E6251A"/>
                          </w:txbxContent>
                        </wps:txbx>
                        <wps:bodyPr rot="0" vert="horz" wrap="square" lIns="91440" tIns="45720" rIns="91440" bIns="45720" anchor="ctr" anchorCtr="0" upright="1">
                          <a:noAutofit/>
                        </wps:bodyPr>
                      </wps:wsp>
                      <wps:wsp>
                        <wps:cNvPr id="3" name="Rechtwinkliges Dreieck 4"/>
                        <wps:cNvSpPr>
                          <a:spLocks noChangeArrowheads="1"/>
                        </wps:cNvSpPr>
                        <wps:spPr bwMode="auto">
                          <a:xfrm rot="5400000">
                            <a:off x="10799" y="4130"/>
                            <a:ext cx="411" cy="395"/>
                          </a:xfrm>
                          <a:prstGeom prst="rtTriangle">
                            <a:avLst/>
                          </a:prstGeom>
                          <a:solidFill>
                            <a:srgbClr val="446482"/>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2C79AE8A" w14:textId="77777777" w:rsidR="00E6251A" w:rsidRDefault="00E6251A" w:rsidP="00E6251A"/>
                          </w:txbxContent>
                        </wps:txbx>
                        <wps:bodyPr rot="0" vert="horz" wrap="square" lIns="91440" tIns="45720" rIns="91440" bIns="45720" anchor="ctr" anchorCtr="0" upright="1">
                          <a:noAutofit/>
                        </wps:bodyPr>
                      </wps:wsp>
                      <wps:wsp>
                        <wps:cNvPr id="4" name="Rechteck 5"/>
                        <wps:cNvSpPr>
                          <a:spLocks noChangeArrowheads="1"/>
                        </wps:cNvSpPr>
                        <wps:spPr bwMode="auto">
                          <a:xfrm>
                            <a:off x="487" y="4098"/>
                            <a:ext cx="10320" cy="419"/>
                          </a:xfrm>
                          <a:prstGeom prst="rect">
                            <a:avLst/>
                          </a:prstGeom>
                          <a:gradFill rotWithShape="0">
                            <a:gsLst>
                              <a:gs pos="0">
                                <a:srgbClr val="96BFD2">
                                  <a:alpha val="50000"/>
                                </a:srgbClr>
                              </a:gs>
                              <a:gs pos="45000">
                                <a:srgbClr val="96BFD2">
                                  <a:alpha val="27500"/>
                                </a:srgbClr>
                              </a:gs>
                              <a:gs pos="100000">
                                <a:srgbClr val="96BFD2">
                                  <a:alpha val="0"/>
                                </a:srgbClr>
                              </a:gs>
                            </a:gsLst>
                            <a:lin ang="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032A8DFA" w14:textId="77777777" w:rsidR="00E6251A" w:rsidRDefault="00E6251A" w:rsidP="00E6251A"/>
                          </w:txbxContent>
                        </wps:txbx>
                        <wps:bodyPr rot="0" vert="horz" wrap="square" lIns="91440" tIns="45720" rIns="91440" bIns="45720" anchor="ctr" anchorCtr="0" upright="1">
                          <a:noAutofit/>
                        </wps:bodyPr>
                      </wps:wsp>
                      <wps:wsp>
                        <wps:cNvPr id="5" name="Flussdiagramm: Prozess 2"/>
                        <wps:cNvSpPr>
                          <a:spLocks noChangeArrowheads="1"/>
                        </wps:cNvSpPr>
                        <wps:spPr bwMode="auto">
                          <a:xfrm>
                            <a:off x="480" y="2997"/>
                            <a:ext cx="10719" cy="1140"/>
                          </a:xfrm>
                          <a:prstGeom prst="flowChartProcess">
                            <a:avLst/>
                          </a:prstGeom>
                          <a:gradFill rotWithShape="1">
                            <a:gsLst>
                              <a:gs pos="0">
                                <a:srgbClr val="96BFD2"/>
                              </a:gs>
                              <a:gs pos="13000">
                                <a:srgbClr val="5C7E98"/>
                              </a:gs>
                              <a:gs pos="27000">
                                <a:srgbClr val="446482"/>
                              </a:gs>
                              <a:gs pos="57001">
                                <a:srgbClr val="577994"/>
                              </a:gs>
                              <a:gs pos="100000">
                                <a:srgbClr val="96BFD2"/>
                              </a:gs>
                            </a:gsLst>
                            <a:lin ang="180000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0A149502" w14:textId="77777777" w:rsidR="00E6251A" w:rsidRDefault="00E6251A" w:rsidP="00E6251A"/>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239322" id="Gruppieren 1" o:spid="_x0000_s1027" style="position:absolute;left:0;text-align:left;margin-left:-45.05pt;margin-top:7.85pt;width:536.1pt;height:94.05pt;z-index:251662336" coordorigin="480,2652" coordsize="10722,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">
                <v:shapetype id="_x0000_t109" coordsize="21600,21600" o:spt="109" path="m,l,21600r21600,l21600,xe">
                  <v:stroke joinstyle="miter"/>
                  <v:path gradientshapeok="t" o:connecttype="rect"/>
                </v:shapetype>
                <v:shape id="Flussdiagramm: Prozess 3" o:spid="_x0000_s1028" type="#_x0000_t109" style="position:absolute;left:480;top:2652;width:10719;height: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" fillcolor="#9697a3" stroked="f" strokeweight="2pt">
                  <v:fill opacity="49087f"/>
                  <v:textbox>
                    <w:txbxContent>
                      <w:p w14:paraId="53AE9251" w14:textId="77777777" w:rsidR="00E6251A" w:rsidRDefault="00E6251A" w:rsidP="00E6251A"/>
                    </w:txbxContent>
                  </v:textbox>
                </v:shape>
                <v:shapetype id="_x0000_t6" coordsize="21600,21600" o:spt="6" path="m,l,21600r21600,xe">
                  <v:stroke joinstyle="miter"/>
                  <v:path gradientshapeok="t" o:connecttype="custom" o:connectlocs="0,0;0,10800;0,21600;10800,21600;21600,21600;10800,10800" textboxrect="1800,12600,12600,19800"/>
                </v:shapetype>
                <v:shape id="Rechtwinkliges Dreieck 4" o:spid="_x0000_s1029" type="#_x0000_t6" style="position:absolute;left:10799;top:4130;width:411;height:3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" fillcolor="#446482" stroked="f" strokeweight="2pt">
                  <v:textbox>
                    <w:txbxContent>
                      <w:p w14:paraId="2C79AE8A" w14:textId="77777777" w:rsidR="00E6251A" w:rsidRDefault="00E6251A" w:rsidP="00E6251A"/>
                    </w:txbxContent>
                  </v:textbox>
                </v:shape>
                <v:rect id="Rechteck 5" o:spid="_x0000_s1030" style="position:absolute;left:487;top:4098;width:10320;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" fillcolor="#96bfd2" stroked="f" strokeweight="2pt">
                  <v:fill opacity="0" color2="#96bfd2" o:opacity2=".5" angle="90" focus="44%" type="gradient">
                    <o:fill v:ext="view" type="gradientUnscaled"/>
                  </v:fill>
                  <v:textbox>
                    <w:txbxContent>
                      <w:p w14:paraId="032A8DFA" w14:textId="77777777" w:rsidR="00E6251A" w:rsidRDefault="00E6251A" w:rsidP="00E6251A"/>
                    </w:txbxContent>
                  </v:textbox>
                </v:rect>
                <v:shape id="Flussdiagramm: Prozess 2" o:spid="_x0000_s1031" type="#_x0000_t109" style="position:absolute;left:480;top:2997;width:10719;height:1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" fillcolor="#96bfd2" stroked="f" strokeweight="2pt">
                  <v:fill color2="#96bfd2" rotate="t" angle="60" colors="0 #96bfd2;8520f #5c7e98;17695f #446482;37356f #577994;1 #96bfd2" focus="100%" type="gradient">
                    <o:fill v:ext="view" type="gradientUnscaled"/>
                  </v:fill>
                  <v:textbox>
                    <w:txbxContent>
                      <w:p w14:paraId="0A149502" w14:textId="77777777" w:rsidR="00E6251A" w:rsidRDefault="00E6251A" w:rsidP="00E6251A"/>
                    </w:txbxContent>
                  </v:textbox>
                </v:shape>
              </v:group>
            </w:pict>
          </mc:Fallback>
        </mc:AlternateContent>
      </w:r>
    </w:p>
    <w:p w14:paraId="59EFC33F" w14:textId="77777777" w:rsidR="00E6251A" w:rsidRPr="00871EFB" w:rsidRDefault="00184629" w:rsidP="00E97E09">
      <w:pPr>
        <w:shd w:val="clear" w:color="auto" w:fill="FFFFFF"/>
        <w:spacing w:line="360" w:lineRule="auto"/>
        <w:ind w:right="27"/>
        <w:jc w:val="both"/>
        <w:rPr>
          <w:rFonts w:ascii="Arial" w:eastAsia="Times New Roman" w:hAnsi="Arial" w:cs="Arial"/>
          <w:u w:val="single"/>
          <w:lang w:val="en-US" w:eastAsia="de-DE"/>
        </w:rPr>
      </w:pPr>
      <w:r w:rsidRPr="00871EFB">
        <w:rPr>
          <w:noProof/>
          <w:lang w:eastAsia="de-DE"/>
        </w:rPr>
        <mc:AlternateContent>
          <mc:Choice Requires="wps">
            <w:drawing>
              <wp:anchor distT="0" distB="0" distL="114300" distR="114300" simplePos="0" relativeHeight="251663360" behindDoc="0" locked="0" layoutInCell="1" allowOverlap="1" wp14:anchorId="565985B7" wp14:editId="436B9778">
                <wp:simplePos x="0" y="0"/>
                <wp:positionH relativeFrom="column">
                  <wp:posOffset>-111760</wp:posOffset>
                </wp:positionH>
                <wp:positionV relativeFrom="paragraph">
                  <wp:posOffset>219768</wp:posOffset>
                </wp:positionV>
                <wp:extent cx="5095875" cy="480695"/>
                <wp:effectExtent l="0" t="0" r="0" b="635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80695"/>
                        </a:xfrm>
                        <a:prstGeom prst="rect">
                          <a:avLst/>
                        </a:prstGeom>
                        <a:noFill/>
                        <a:ln w="9525">
                          <a:noFill/>
                          <a:miter lim="800000"/>
                          <a:headEnd/>
                          <a:tailEnd/>
                        </a:ln>
                      </wps:spPr>
                      <wps:txbx>
                        <w:txbxContent>
                          <w:p w14:paraId="256A68E2" w14:textId="77777777" w:rsidR="00E6251A" w:rsidRPr="00186B29" w:rsidRDefault="00186B29" w:rsidP="00E6251A">
                            <w:pPr>
                              <w:rPr>
                                <w:rFonts w:ascii="DINPro-Medium" w:hAnsi="DINPro-Medium" w:cs="DINPro-Medium"/>
                                <w:caps/>
                                <w:color w:val="FFFFFF"/>
                                <w:sz w:val="48"/>
                                <w:szCs w:val="48"/>
                              </w:rPr>
                            </w:pPr>
                            <w:r w:rsidRPr="00CD632B">
                              <w:rPr>
                                <w:rFonts w:ascii="DINPro-Medium" w:hAnsi="DINPro-Medium" w:cs="DINPro-Medium"/>
                                <w:caps/>
                                <w:color w:val="FFFFFF"/>
                                <w:sz w:val="48"/>
                                <w:szCs w:val="48"/>
                              </w:rPr>
                              <w:t>PRESS release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5985B7" id="Textfeld 307" o:spid="_x0000_s1032" type="#_x0000_t202" style="position:absolute;left:0;text-align:left;margin-left:-8.8pt;margin-top:17.3pt;width:401.25pt;height:37.8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" filled="f" stroked="f">
                <v:textbox style="mso-fit-shape-to-text:t">
                  <w:txbxContent>
                    <w:p w14:paraId="256A68E2" w14:textId="77777777" w:rsidR="00E6251A" w:rsidRPr="00186B29" w:rsidRDefault="00186B29" w:rsidP="00E6251A">
                      <w:pPr>
                        <w:rPr>
                          <w:rFonts w:ascii="DINPro-Medium" w:hAnsi="DINPro-Medium" w:cs="DINPro-Medium"/>
                          <w:caps/>
                          <w:color w:val="FFFFFF"/>
                          <w:sz w:val="48"/>
                          <w:szCs w:val="48"/>
                        </w:rPr>
                      </w:pPr>
                      <w:r w:rsidRPr="00CD632B">
                        <w:rPr>
                          <w:rFonts w:ascii="DINPro-Medium" w:hAnsi="DINPro-Medium" w:cs="DINPro-Medium"/>
                          <w:caps/>
                          <w:color w:val="FFFFFF"/>
                          <w:sz w:val="48"/>
                          <w:szCs w:val="48"/>
                        </w:rPr>
                        <w:t>PRESS release</w:t>
                      </w:r>
                    </w:p>
                  </w:txbxContent>
                </v:textbox>
              </v:shape>
            </w:pict>
          </mc:Fallback>
        </mc:AlternateContent>
      </w:r>
    </w:p>
    <w:p w14:paraId="5E2225FF" w14:textId="77777777" w:rsidR="00E6251A" w:rsidRPr="00871EFB" w:rsidRDefault="00E6251A" w:rsidP="00E97E09">
      <w:pPr>
        <w:shd w:val="clear" w:color="auto" w:fill="FFFFFF"/>
        <w:spacing w:line="360" w:lineRule="auto"/>
        <w:ind w:right="27"/>
        <w:jc w:val="both"/>
        <w:rPr>
          <w:rFonts w:ascii="Arial" w:eastAsia="Times New Roman" w:hAnsi="Arial" w:cs="Arial"/>
          <w:u w:val="single"/>
          <w:lang w:val="en-US" w:eastAsia="de-DE"/>
        </w:rPr>
      </w:pPr>
    </w:p>
    <w:p w14:paraId="5F1886DE" w14:textId="77777777" w:rsidR="00E6251A" w:rsidRPr="00871EFB" w:rsidRDefault="00E6251A" w:rsidP="00E97E09">
      <w:pPr>
        <w:shd w:val="clear" w:color="auto" w:fill="FFFFFF"/>
        <w:spacing w:line="360" w:lineRule="auto"/>
        <w:ind w:right="27"/>
        <w:jc w:val="both"/>
        <w:rPr>
          <w:rFonts w:ascii="Arial" w:eastAsia="Times New Roman" w:hAnsi="Arial" w:cs="Arial"/>
          <w:u w:val="single"/>
          <w:lang w:val="en-US" w:eastAsia="de-DE"/>
        </w:rPr>
      </w:pPr>
    </w:p>
    <w:p w14:paraId="4AFAEDAE" w14:textId="77777777" w:rsidR="00E6251A" w:rsidRPr="00871EFB" w:rsidRDefault="00E6251A" w:rsidP="00E97E09">
      <w:pPr>
        <w:shd w:val="clear" w:color="auto" w:fill="FFFFFF"/>
        <w:spacing w:line="360" w:lineRule="auto"/>
        <w:ind w:right="27"/>
        <w:jc w:val="both"/>
        <w:rPr>
          <w:rFonts w:ascii="Arial" w:eastAsia="Times New Roman" w:hAnsi="Arial" w:cs="Arial"/>
          <w:u w:val="single"/>
          <w:lang w:val="en-US" w:eastAsia="de-DE"/>
        </w:rPr>
      </w:pPr>
    </w:p>
    <w:p w14:paraId="177D0FCB" w14:textId="77777777" w:rsidR="00E6251A" w:rsidRPr="00871EFB" w:rsidRDefault="00E6251A" w:rsidP="00E97E09">
      <w:pPr>
        <w:shd w:val="clear" w:color="auto" w:fill="FFFFFF"/>
        <w:spacing w:line="360" w:lineRule="auto"/>
        <w:ind w:right="27"/>
        <w:jc w:val="both"/>
        <w:rPr>
          <w:rFonts w:ascii="Arial" w:eastAsia="Times New Roman" w:hAnsi="Arial" w:cs="Arial"/>
          <w:u w:val="single"/>
          <w:lang w:val="en-US" w:eastAsia="de-DE"/>
        </w:rPr>
      </w:pPr>
    </w:p>
    <w:p w14:paraId="33D3A195" w14:textId="77777777" w:rsidR="002A1BD6" w:rsidRPr="00871EFB" w:rsidRDefault="002A1BD6" w:rsidP="00E23369">
      <w:pPr>
        <w:shd w:val="clear" w:color="auto" w:fill="FFFFFF"/>
        <w:spacing w:line="360" w:lineRule="auto"/>
        <w:ind w:right="27"/>
        <w:jc w:val="both"/>
        <w:rPr>
          <w:rFonts w:ascii="Arial" w:hAnsi="Arial"/>
          <w:b/>
          <w:sz w:val="26"/>
          <w:lang w:val="en-US"/>
        </w:rPr>
      </w:pPr>
    </w:p>
    <w:p w14:paraId="6F17A618" w14:textId="77777777" w:rsidR="00871EFB" w:rsidRPr="00871EFB" w:rsidRDefault="00871EFB" w:rsidP="00871EFB">
      <w:pPr>
        <w:spacing w:line="360" w:lineRule="auto"/>
        <w:ind w:right="27"/>
        <w:jc w:val="both"/>
        <w:rPr>
          <w:rFonts w:ascii="Arial" w:hAnsi="Arial" w:cs="Arial"/>
          <w:b/>
          <w:szCs w:val="26"/>
          <w:lang w:val="en-US"/>
        </w:rPr>
      </w:pPr>
      <w:r w:rsidRPr="00871EFB">
        <w:rPr>
          <w:rFonts w:ascii="Arial" w:hAnsi="Arial"/>
          <w:b/>
          <w:sz w:val="28"/>
          <w:szCs w:val="26"/>
          <w:lang w:val="en-US"/>
        </w:rPr>
        <w:t>The Dürr Group grows through production technology for electric vehicles</w:t>
      </w:r>
      <w:r w:rsidRPr="00871EFB">
        <w:rPr>
          <w:rFonts w:ascii="Arial" w:hAnsi="Arial"/>
          <w:b/>
          <w:szCs w:val="26"/>
          <w:lang w:val="en-US"/>
        </w:rPr>
        <w:t xml:space="preserve"> </w:t>
      </w:r>
    </w:p>
    <w:p w14:paraId="794BD7B5" w14:textId="77777777" w:rsidR="00871EFB" w:rsidRPr="00871EFB" w:rsidRDefault="00871EFB" w:rsidP="00871EFB">
      <w:pPr>
        <w:spacing w:line="360" w:lineRule="auto"/>
        <w:ind w:right="27"/>
        <w:jc w:val="both"/>
        <w:rPr>
          <w:rFonts w:ascii="Arial" w:hAnsi="Arial" w:cs="Arial"/>
          <w:b/>
          <w:szCs w:val="26"/>
          <w:lang w:val="en-US"/>
        </w:rPr>
      </w:pPr>
      <w:r w:rsidRPr="00871EFB">
        <w:rPr>
          <w:rFonts w:ascii="Arial" w:hAnsi="Arial"/>
          <w:b/>
          <w:szCs w:val="26"/>
          <w:lang w:val="en-US"/>
        </w:rPr>
        <w:t xml:space="preserve">Bietigheim-Bissingen, February 27, 2020 – The automotive industry is investing large sums in electromobility. In doing so, it is focusing not only on developing battery-powered cars but also on equipping its plants with modern production technology. This provides an opportunity for the Dürr Group: In 2019, incoming orders relating to e-mobility production technology increased by 44% to € 390 million. Aside from well-established OEMs, customers also include many new manufacturers of battery vehicles. </w:t>
      </w:r>
    </w:p>
    <w:p w14:paraId="6D9F37A8" w14:textId="77777777" w:rsidR="00871EFB" w:rsidRPr="00871EFB" w:rsidRDefault="00871EFB" w:rsidP="00871EFB">
      <w:pPr>
        <w:spacing w:line="360" w:lineRule="auto"/>
        <w:ind w:right="27"/>
        <w:jc w:val="both"/>
        <w:rPr>
          <w:rFonts w:ascii="Arial" w:hAnsi="Arial" w:cs="Arial"/>
          <w:szCs w:val="26"/>
          <w:lang w:val="en-US"/>
        </w:rPr>
      </w:pPr>
    </w:p>
    <w:p w14:paraId="51734B39" w14:textId="2D50A88D" w:rsidR="00871EFB" w:rsidRPr="00871EFB" w:rsidRDefault="00871EFB" w:rsidP="00871EFB">
      <w:pPr>
        <w:spacing w:line="360" w:lineRule="auto"/>
        <w:ind w:right="27"/>
        <w:jc w:val="both"/>
        <w:rPr>
          <w:rFonts w:ascii="Arial" w:hAnsi="Arial"/>
          <w:szCs w:val="26"/>
          <w:lang w:val="en-US"/>
        </w:rPr>
      </w:pPr>
      <w:r w:rsidRPr="00871EFB">
        <w:rPr>
          <w:rFonts w:ascii="Arial" w:hAnsi="Arial"/>
          <w:szCs w:val="26"/>
          <w:lang w:val="en-US"/>
        </w:rPr>
        <w:t xml:space="preserve">In 2030, around 60% of all new cars will have an alternative drive system. This amounts to a good 70 million cars, compared to 14 million in 2020. The majority of them </w:t>
      </w:r>
      <w:proofErr w:type="gramStart"/>
      <w:r w:rsidRPr="00871EFB">
        <w:rPr>
          <w:rFonts w:ascii="Arial" w:hAnsi="Arial"/>
          <w:szCs w:val="26"/>
          <w:lang w:val="en-US"/>
        </w:rPr>
        <w:t>will be powered</w:t>
      </w:r>
      <w:proofErr w:type="gramEnd"/>
      <w:r w:rsidRPr="00871EFB">
        <w:rPr>
          <w:rFonts w:ascii="Arial" w:hAnsi="Arial"/>
          <w:szCs w:val="26"/>
          <w:lang w:val="en-US"/>
        </w:rPr>
        <w:t xml:space="preserve"> by electricity. E-mobility is on the cusp of strong growth, in which the Dürr Group will participate as a technology partner. </w:t>
      </w:r>
    </w:p>
    <w:p w14:paraId="4F19B993" w14:textId="77777777" w:rsidR="00871EFB" w:rsidRPr="00871EFB" w:rsidRDefault="00871EFB" w:rsidP="00871EFB">
      <w:pPr>
        <w:spacing w:line="360" w:lineRule="auto"/>
        <w:ind w:right="27"/>
        <w:jc w:val="both"/>
        <w:rPr>
          <w:rFonts w:ascii="Arial" w:hAnsi="Arial" w:cs="Arial"/>
          <w:szCs w:val="26"/>
          <w:lang w:val="en-US"/>
        </w:rPr>
      </w:pPr>
    </w:p>
    <w:p w14:paraId="28F11D83" w14:textId="0CC5D27F" w:rsidR="00871EFB" w:rsidRPr="00871EFB" w:rsidRDefault="00871EFB" w:rsidP="00871EFB">
      <w:pPr>
        <w:spacing w:line="360" w:lineRule="auto"/>
        <w:ind w:right="27"/>
        <w:jc w:val="both"/>
        <w:rPr>
          <w:rFonts w:ascii="Arial" w:hAnsi="Arial" w:cs="Arial"/>
          <w:szCs w:val="26"/>
          <w:lang w:val="en-US"/>
        </w:rPr>
      </w:pPr>
      <w:r w:rsidRPr="00871EFB">
        <w:rPr>
          <w:rFonts w:ascii="Arial" w:hAnsi="Arial"/>
          <w:szCs w:val="26"/>
          <w:lang w:val="en-US"/>
        </w:rPr>
        <w:t xml:space="preserve">Thanks to electromobility, the customer base of the mechanical and plant engineering firm is expanding. New carmakers are emerging, particularly in China and the United States, who have no experience of producing conventional cars but are keen to gain market share with battery-powered vehicles. In 2019, over 20 such e-pioneers </w:t>
      </w:r>
      <w:bookmarkStart w:id="0" w:name="_GoBack"/>
      <w:bookmarkEnd w:id="0"/>
      <w:r w:rsidRPr="00871EFB">
        <w:rPr>
          <w:rFonts w:ascii="Arial" w:hAnsi="Arial"/>
          <w:szCs w:val="26"/>
          <w:lang w:val="en-US"/>
        </w:rPr>
        <w:t xml:space="preserve">ordered production technology from Dürr. In order to mass-produce their cars, they first need the necessary factories. “With our experience, we are the right partner for them. We offer a broad technology range and can provide comprehensive advice to e-mobility players in building their production base”, says Ralf W. Dieter, CEO of Dürr AG. </w:t>
      </w:r>
    </w:p>
    <w:p w14:paraId="4505EDA7" w14:textId="77777777" w:rsidR="00871EFB" w:rsidRPr="00871EFB" w:rsidRDefault="00871EFB" w:rsidP="00871EFB">
      <w:pPr>
        <w:spacing w:line="360" w:lineRule="auto"/>
        <w:ind w:right="27"/>
        <w:jc w:val="both"/>
        <w:rPr>
          <w:rFonts w:ascii="Arial" w:hAnsi="Arial" w:cs="Arial"/>
          <w:szCs w:val="26"/>
          <w:lang w:val="en-US"/>
        </w:rPr>
      </w:pPr>
    </w:p>
    <w:p w14:paraId="0F7AE8F3" w14:textId="77777777" w:rsidR="00871EFB" w:rsidRPr="00871EFB" w:rsidRDefault="00871EFB" w:rsidP="00871EFB">
      <w:pPr>
        <w:spacing w:line="360" w:lineRule="auto"/>
        <w:ind w:right="28"/>
        <w:jc w:val="both"/>
        <w:rPr>
          <w:rFonts w:ascii="Arial" w:hAnsi="Arial" w:cs="Arial"/>
          <w:szCs w:val="26"/>
          <w:lang w:val="en-US"/>
        </w:rPr>
      </w:pPr>
      <w:r w:rsidRPr="00871EFB">
        <w:rPr>
          <w:rFonts w:ascii="Arial" w:hAnsi="Arial"/>
          <w:szCs w:val="26"/>
          <w:lang w:val="en-US"/>
        </w:rPr>
        <w:lastRenderedPageBreak/>
        <w:t xml:space="preserve">China is the largest market for electric cars. This year, Dürr has already received a large order there for the construction of a paint shop for battery cars. Demand has also picked up in other regions. In the United States, Dürr received three large paint systems orders from e-mobility manufacturers in the second half of 2019. </w:t>
      </w:r>
    </w:p>
    <w:p w14:paraId="79477E7A" w14:textId="77777777" w:rsidR="00871EFB" w:rsidRPr="00871EFB" w:rsidRDefault="00871EFB" w:rsidP="00871EFB">
      <w:pPr>
        <w:spacing w:line="360" w:lineRule="auto"/>
        <w:ind w:right="28"/>
        <w:jc w:val="both"/>
        <w:rPr>
          <w:rFonts w:ascii="Arial" w:hAnsi="Arial" w:cs="Arial"/>
          <w:szCs w:val="26"/>
          <w:lang w:val="en-US"/>
        </w:rPr>
      </w:pPr>
    </w:p>
    <w:p w14:paraId="46CC041C" w14:textId="4FB11D6F" w:rsidR="00871EFB" w:rsidRPr="00871EFB" w:rsidRDefault="00871EFB" w:rsidP="00871EFB">
      <w:pPr>
        <w:spacing w:line="360" w:lineRule="auto"/>
        <w:ind w:right="28"/>
        <w:jc w:val="both"/>
        <w:rPr>
          <w:rFonts w:ascii="Arial" w:hAnsi="Arial" w:cs="Arial"/>
          <w:szCs w:val="26"/>
          <w:lang w:val="en-US"/>
        </w:rPr>
      </w:pPr>
      <w:r w:rsidRPr="00871EFB">
        <w:rPr>
          <w:rFonts w:ascii="Arial" w:hAnsi="Arial"/>
          <w:szCs w:val="26"/>
          <w:lang w:val="en-US"/>
        </w:rPr>
        <w:t xml:space="preserve">Whether the customer is an EV startup or an established automotive group – what is important in most cases is that the paint shop be scalable. This means that, in the initial stage, customers often </w:t>
      </w:r>
      <w:r w:rsidR="00433759">
        <w:rPr>
          <w:rFonts w:ascii="Arial" w:hAnsi="Arial"/>
          <w:szCs w:val="26"/>
          <w:lang w:val="en-US"/>
        </w:rPr>
        <w:t>order</w:t>
      </w:r>
      <w:r w:rsidRPr="00871EFB">
        <w:rPr>
          <w:rFonts w:ascii="Arial" w:hAnsi="Arial"/>
          <w:szCs w:val="26"/>
          <w:lang w:val="en-US"/>
        </w:rPr>
        <w:t xml:space="preserve"> paint systems</w:t>
      </w:r>
      <w:r w:rsidR="00433759">
        <w:rPr>
          <w:rFonts w:ascii="Arial" w:hAnsi="Arial"/>
          <w:szCs w:val="26"/>
          <w:lang w:val="en-US"/>
        </w:rPr>
        <w:t xml:space="preserve"> for smaller unit numbers</w:t>
      </w:r>
      <w:r w:rsidRPr="00871EFB">
        <w:rPr>
          <w:rFonts w:ascii="Arial" w:hAnsi="Arial"/>
          <w:szCs w:val="26"/>
          <w:lang w:val="en-US"/>
        </w:rPr>
        <w:t xml:space="preserve">. However, the plant must be expandable by modules, thus enabling customers to install additional capacity quickly when sales figures increase. “Scalability is an important pacemaker in our innovation management. We develop specific products and systems to ensure that customers’ production capacity can grow in line with the market success of their products”, says Dr. Jochen Weyrauch, who is responsible for paint systems business on the Dürr AG Board of Management. </w:t>
      </w:r>
    </w:p>
    <w:p w14:paraId="1BC66E55" w14:textId="77777777" w:rsidR="00871EFB" w:rsidRPr="00871EFB" w:rsidRDefault="00871EFB" w:rsidP="00871EFB">
      <w:pPr>
        <w:spacing w:line="360" w:lineRule="auto"/>
        <w:ind w:right="28"/>
        <w:jc w:val="both"/>
        <w:rPr>
          <w:rFonts w:ascii="Arial" w:hAnsi="Arial" w:cs="Arial"/>
          <w:szCs w:val="26"/>
          <w:lang w:val="en-US"/>
        </w:rPr>
      </w:pPr>
    </w:p>
    <w:p w14:paraId="26836349" w14:textId="77777777" w:rsidR="00871EFB" w:rsidRPr="00871EFB" w:rsidRDefault="00871EFB" w:rsidP="00871EFB">
      <w:pPr>
        <w:spacing w:line="360" w:lineRule="auto"/>
        <w:ind w:right="28"/>
        <w:jc w:val="both"/>
        <w:rPr>
          <w:rFonts w:ascii="Arial" w:hAnsi="Arial" w:cs="Arial"/>
          <w:b/>
          <w:szCs w:val="26"/>
          <w:lang w:val="en-US"/>
        </w:rPr>
      </w:pPr>
      <w:r w:rsidRPr="00871EFB">
        <w:rPr>
          <w:rFonts w:ascii="Arial" w:hAnsi="Arial"/>
          <w:b/>
          <w:szCs w:val="26"/>
          <w:lang w:val="en-US"/>
        </w:rPr>
        <w:t xml:space="preserve">Broad range for the final assembly of battery cars </w:t>
      </w:r>
    </w:p>
    <w:p w14:paraId="1984A809" w14:textId="77777777" w:rsidR="00871EFB" w:rsidRPr="00871EFB" w:rsidRDefault="00871EFB" w:rsidP="00871EFB">
      <w:pPr>
        <w:spacing w:line="360" w:lineRule="auto"/>
        <w:ind w:right="28"/>
        <w:jc w:val="both"/>
        <w:rPr>
          <w:rFonts w:ascii="Arial" w:hAnsi="Arial" w:cs="Arial"/>
          <w:szCs w:val="26"/>
          <w:lang w:val="en-US"/>
        </w:rPr>
      </w:pPr>
      <w:r w:rsidRPr="00871EFB">
        <w:rPr>
          <w:rFonts w:ascii="Arial" w:hAnsi="Arial"/>
          <w:szCs w:val="26"/>
          <w:lang w:val="en-US"/>
        </w:rPr>
        <w:t xml:space="preserve">In addition to paint systems, the Dürr Group also offers other technologies for the production of electric vehicles – in final assembly, for instance. Since electric vehicles have a less complex power train than their conventional counterparts, their assembly allows for a higher level of automation. Dürr has already installed automated assembly systems for renowned manufacturers of battery cars. Demand is likely to grow as unit numbers in electric vehicle production increase. </w:t>
      </w:r>
    </w:p>
    <w:p w14:paraId="112F23CF" w14:textId="77777777" w:rsidR="00871EFB" w:rsidRPr="00871EFB" w:rsidRDefault="00871EFB" w:rsidP="00871EFB">
      <w:pPr>
        <w:spacing w:line="360" w:lineRule="auto"/>
        <w:ind w:right="28"/>
        <w:jc w:val="both"/>
        <w:rPr>
          <w:rFonts w:ascii="Arial" w:hAnsi="Arial" w:cs="Arial"/>
          <w:szCs w:val="26"/>
          <w:lang w:val="en-US"/>
        </w:rPr>
      </w:pPr>
    </w:p>
    <w:p w14:paraId="587D7B10" w14:textId="77777777" w:rsidR="00871EFB" w:rsidRPr="00871EFB" w:rsidRDefault="00871EFB" w:rsidP="00871EFB">
      <w:pPr>
        <w:spacing w:line="360" w:lineRule="auto"/>
        <w:ind w:right="28"/>
        <w:jc w:val="both"/>
        <w:rPr>
          <w:rFonts w:ascii="Arial" w:hAnsi="Arial" w:cs="Arial"/>
          <w:szCs w:val="26"/>
          <w:lang w:val="en-US"/>
        </w:rPr>
      </w:pPr>
      <w:r w:rsidRPr="00871EFB">
        <w:rPr>
          <w:rFonts w:ascii="Arial" w:hAnsi="Arial"/>
          <w:szCs w:val="26"/>
          <w:lang w:val="en-US"/>
        </w:rPr>
        <w:t xml:space="preserve">One important stage in the assembly of electrically powered vehicles is the ‘marriage’ stage. This is where the battery is fixed to the underbody using Dürr technology – computer-controlled and with up to 36 bolts, which are delivered to the bolt holes fully automatically. The Group also offers systems for filling batteries with refrigerants. This ensures that the batteries do not get too warm and can achieve their maximum range. Dürr’s filling technology is used, e.g., for the </w:t>
      </w:r>
      <w:proofErr w:type="spellStart"/>
      <w:r w:rsidRPr="00871EFB">
        <w:rPr>
          <w:rFonts w:ascii="Arial" w:hAnsi="Arial"/>
          <w:szCs w:val="26"/>
          <w:lang w:val="en-US"/>
        </w:rPr>
        <w:t>StreetScooter</w:t>
      </w:r>
      <w:proofErr w:type="spellEnd"/>
      <w:r w:rsidRPr="00871EFB">
        <w:rPr>
          <w:rFonts w:ascii="Arial" w:hAnsi="Arial"/>
          <w:szCs w:val="26"/>
          <w:lang w:val="en-US"/>
        </w:rPr>
        <w:t>, the electric delivery van used by Deutsche Post.</w:t>
      </w:r>
    </w:p>
    <w:p w14:paraId="60E6FDDC" w14:textId="77777777" w:rsidR="00871EFB" w:rsidRPr="00871EFB" w:rsidRDefault="00871EFB" w:rsidP="00871EFB">
      <w:pPr>
        <w:spacing w:line="360" w:lineRule="auto"/>
        <w:ind w:right="28"/>
        <w:jc w:val="both"/>
        <w:rPr>
          <w:rFonts w:ascii="Arial" w:hAnsi="Arial" w:cs="Arial"/>
          <w:szCs w:val="26"/>
          <w:lang w:val="en-US"/>
        </w:rPr>
      </w:pPr>
    </w:p>
    <w:p w14:paraId="18A5D417" w14:textId="77777777" w:rsidR="00871EFB" w:rsidRPr="00871EFB" w:rsidRDefault="00871EFB" w:rsidP="00871EFB">
      <w:pPr>
        <w:spacing w:line="360" w:lineRule="auto"/>
        <w:ind w:right="28"/>
        <w:jc w:val="both"/>
        <w:rPr>
          <w:rFonts w:ascii="Arial" w:hAnsi="Arial" w:cs="Arial"/>
          <w:szCs w:val="26"/>
          <w:lang w:val="en-US"/>
        </w:rPr>
      </w:pPr>
      <w:r w:rsidRPr="00871EFB">
        <w:rPr>
          <w:rFonts w:ascii="Arial" w:hAnsi="Arial"/>
          <w:szCs w:val="26"/>
          <w:lang w:val="en-US"/>
        </w:rPr>
        <w:t xml:space="preserve">Testing technology for fully assembled cars is also facing new challenges due to the advent of electromobility, especially when it comes to safety. Dürr’s test systems are </w:t>
      </w:r>
      <w:r w:rsidRPr="00871EFB">
        <w:rPr>
          <w:rFonts w:ascii="Arial" w:hAnsi="Arial"/>
          <w:szCs w:val="26"/>
          <w:lang w:val="en-US"/>
        </w:rPr>
        <w:lastRenderedPageBreak/>
        <w:t xml:space="preserve">used to ensure that the high-voltage circuits in battery-powered vehicles do not pose any risks. </w:t>
      </w:r>
    </w:p>
    <w:p w14:paraId="2CC630CD" w14:textId="77777777" w:rsidR="00871EFB" w:rsidRPr="00871EFB" w:rsidRDefault="00871EFB" w:rsidP="00871EFB">
      <w:pPr>
        <w:spacing w:line="360" w:lineRule="auto"/>
        <w:ind w:right="28"/>
        <w:jc w:val="both"/>
        <w:rPr>
          <w:rFonts w:ascii="Arial" w:hAnsi="Arial" w:cs="Arial"/>
          <w:szCs w:val="26"/>
          <w:lang w:val="en-US"/>
        </w:rPr>
      </w:pPr>
    </w:p>
    <w:p w14:paraId="4A4AF606" w14:textId="77777777" w:rsidR="00871EFB" w:rsidRPr="00871EFB" w:rsidRDefault="00871EFB" w:rsidP="00871EFB">
      <w:pPr>
        <w:spacing w:line="360" w:lineRule="auto"/>
        <w:ind w:right="28"/>
        <w:jc w:val="both"/>
        <w:rPr>
          <w:rFonts w:ascii="Arial" w:hAnsi="Arial" w:cs="Arial"/>
          <w:b/>
          <w:szCs w:val="26"/>
          <w:lang w:val="en-US"/>
        </w:rPr>
      </w:pPr>
      <w:r w:rsidRPr="00871EFB">
        <w:rPr>
          <w:rFonts w:ascii="Arial" w:hAnsi="Arial"/>
          <w:b/>
          <w:szCs w:val="26"/>
          <w:lang w:val="en-US"/>
        </w:rPr>
        <w:t>Electric motors run quietly thanks to technology by Schenck RoTec</w:t>
      </w:r>
    </w:p>
    <w:p w14:paraId="38CD1DF2" w14:textId="1AF0DB8D" w:rsidR="00871EFB" w:rsidRPr="00871EFB" w:rsidRDefault="00871EFB" w:rsidP="00871EFB">
      <w:pPr>
        <w:spacing w:line="360" w:lineRule="auto"/>
        <w:ind w:right="28"/>
        <w:jc w:val="both"/>
        <w:rPr>
          <w:rFonts w:ascii="Arial" w:hAnsi="Arial" w:cs="Arial"/>
          <w:szCs w:val="26"/>
          <w:lang w:val="en-US"/>
        </w:rPr>
      </w:pPr>
      <w:r w:rsidRPr="00871EFB">
        <w:rPr>
          <w:rFonts w:ascii="Arial" w:hAnsi="Arial"/>
          <w:szCs w:val="26"/>
          <w:lang w:val="en-US"/>
        </w:rPr>
        <w:t xml:space="preserve">The production of electric motors </w:t>
      </w:r>
      <w:proofErr w:type="gramStart"/>
      <w:r w:rsidRPr="00871EFB">
        <w:rPr>
          <w:rFonts w:ascii="Arial" w:hAnsi="Arial"/>
          <w:szCs w:val="26"/>
          <w:lang w:val="en-US"/>
        </w:rPr>
        <w:t>is supported</w:t>
      </w:r>
      <w:proofErr w:type="gramEnd"/>
      <w:r w:rsidRPr="00871EFB">
        <w:rPr>
          <w:rFonts w:ascii="Arial" w:hAnsi="Arial"/>
          <w:szCs w:val="26"/>
          <w:lang w:val="en-US"/>
        </w:rPr>
        <w:t xml:space="preserve"> by Dürr’s subsidiary </w:t>
      </w:r>
      <w:proofErr w:type="spellStart"/>
      <w:r w:rsidRPr="00871EFB">
        <w:rPr>
          <w:rFonts w:ascii="Arial" w:hAnsi="Arial"/>
          <w:szCs w:val="26"/>
          <w:lang w:val="en-US"/>
        </w:rPr>
        <w:t>Schenck</w:t>
      </w:r>
      <w:proofErr w:type="spellEnd"/>
      <w:r w:rsidRPr="00871EFB">
        <w:rPr>
          <w:rFonts w:ascii="Arial" w:hAnsi="Arial"/>
          <w:szCs w:val="26"/>
          <w:lang w:val="en-US"/>
        </w:rPr>
        <w:t xml:space="preserve"> </w:t>
      </w:r>
      <w:proofErr w:type="spellStart"/>
      <w:r w:rsidRPr="00871EFB">
        <w:rPr>
          <w:rFonts w:ascii="Arial" w:hAnsi="Arial"/>
          <w:szCs w:val="26"/>
          <w:lang w:val="en-US"/>
        </w:rPr>
        <w:t>RoTec</w:t>
      </w:r>
      <w:proofErr w:type="spellEnd"/>
      <w:r w:rsidRPr="00871EFB">
        <w:rPr>
          <w:rFonts w:ascii="Arial" w:hAnsi="Arial"/>
          <w:szCs w:val="26"/>
          <w:lang w:val="en-US"/>
        </w:rPr>
        <w:t xml:space="preserve"> through, for instance, the </w:t>
      </w:r>
      <w:proofErr w:type="spellStart"/>
      <w:r w:rsidRPr="00871EFB">
        <w:rPr>
          <w:rFonts w:ascii="Arial" w:hAnsi="Arial"/>
          <w:szCs w:val="26"/>
          <w:lang w:val="en-US"/>
        </w:rPr>
        <w:t>eTeno</w:t>
      </w:r>
      <w:proofErr w:type="spellEnd"/>
      <w:r w:rsidRPr="00871EFB">
        <w:rPr>
          <w:rFonts w:ascii="Arial" w:hAnsi="Arial"/>
          <w:szCs w:val="26"/>
          <w:lang w:val="en-US"/>
        </w:rPr>
        <w:t xml:space="preserve"> balancing system; this measures and corrects unbalance in electric armatures for e-drives. In addition, Schenck </w:t>
      </w:r>
      <w:proofErr w:type="spellStart"/>
      <w:r w:rsidRPr="00871EFB">
        <w:rPr>
          <w:rFonts w:ascii="Arial" w:hAnsi="Arial"/>
          <w:szCs w:val="26"/>
          <w:lang w:val="en-US"/>
        </w:rPr>
        <w:t>RoTec</w:t>
      </w:r>
      <w:proofErr w:type="spellEnd"/>
      <w:r w:rsidRPr="00871EFB">
        <w:rPr>
          <w:rFonts w:ascii="Arial" w:hAnsi="Arial"/>
          <w:szCs w:val="26"/>
          <w:lang w:val="en-US"/>
        </w:rPr>
        <w:t xml:space="preserve"> offers the </w:t>
      </w:r>
      <w:proofErr w:type="spellStart"/>
      <w:r w:rsidRPr="00871EFB">
        <w:rPr>
          <w:rFonts w:ascii="Arial" w:hAnsi="Arial"/>
          <w:szCs w:val="26"/>
          <w:lang w:val="en-US"/>
        </w:rPr>
        <w:t>Centrio</w:t>
      </w:r>
      <w:proofErr w:type="spellEnd"/>
      <w:r w:rsidRPr="00871EFB">
        <w:rPr>
          <w:rFonts w:ascii="Arial" w:hAnsi="Arial"/>
          <w:szCs w:val="26"/>
          <w:lang w:val="en-US"/>
        </w:rPr>
        <w:t xml:space="preserve"> </w:t>
      </w:r>
      <w:r w:rsidR="00BE48B4">
        <w:rPr>
          <w:rFonts w:ascii="Arial" w:hAnsi="Arial"/>
          <w:szCs w:val="26"/>
          <w:lang w:val="en-US"/>
        </w:rPr>
        <w:t>spin test system</w:t>
      </w:r>
      <w:r w:rsidRPr="00871EFB">
        <w:rPr>
          <w:rFonts w:ascii="Arial" w:hAnsi="Arial"/>
          <w:szCs w:val="26"/>
          <w:lang w:val="en-US"/>
        </w:rPr>
        <w:t xml:space="preserve"> for material testing on electric motors. This enables carmakers to determine the maximum rotation loads their motors can be exposed to.</w:t>
      </w:r>
    </w:p>
    <w:p w14:paraId="3002979E" w14:textId="77777777" w:rsidR="00871EFB" w:rsidRPr="00871EFB" w:rsidRDefault="00871EFB" w:rsidP="00871EFB">
      <w:pPr>
        <w:spacing w:line="360" w:lineRule="auto"/>
        <w:ind w:right="28"/>
        <w:jc w:val="both"/>
        <w:rPr>
          <w:rFonts w:ascii="Arial" w:hAnsi="Arial" w:cs="Arial"/>
          <w:szCs w:val="26"/>
          <w:lang w:val="en-US"/>
        </w:rPr>
      </w:pPr>
    </w:p>
    <w:p w14:paraId="6E7F65E8" w14:textId="77777777" w:rsidR="00871EFB" w:rsidRPr="00871EFB" w:rsidRDefault="00871EFB" w:rsidP="00871EFB">
      <w:pPr>
        <w:spacing w:line="360" w:lineRule="auto"/>
        <w:ind w:right="28"/>
        <w:jc w:val="both"/>
        <w:rPr>
          <w:rFonts w:ascii="Arial" w:hAnsi="Arial" w:cs="Arial"/>
          <w:b/>
          <w:szCs w:val="26"/>
          <w:lang w:val="en-US"/>
        </w:rPr>
      </w:pPr>
      <w:r w:rsidRPr="00871EFB">
        <w:rPr>
          <w:rFonts w:ascii="Arial" w:hAnsi="Arial"/>
          <w:b/>
          <w:szCs w:val="26"/>
          <w:lang w:val="en-US"/>
        </w:rPr>
        <w:t xml:space="preserve">Technology for battery production </w:t>
      </w:r>
    </w:p>
    <w:p w14:paraId="2875697F" w14:textId="77777777" w:rsidR="00871EFB" w:rsidRPr="00871EFB" w:rsidRDefault="00871EFB" w:rsidP="00871EFB">
      <w:pPr>
        <w:spacing w:line="360" w:lineRule="auto"/>
        <w:ind w:right="28"/>
        <w:jc w:val="both"/>
        <w:rPr>
          <w:rFonts w:ascii="Arial" w:hAnsi="Arial" w:cs="Arial"/>
          <w:szCs w:val="26"/>
          <w:lang w:val="en-US"/>
        </w:rPr>
      </w:pPr>
      <w:r w:rsidRPr="00871EFB">
        <w:rPr>
          <w:rFonts w:ascii="Arial" w:hAnsi="Arial"/>
          <w:szCs w:val="26"/>
          <w:lang w:val="en-US"/>
        </w:rPr>
        <w:t xml:space="preserve">To achieve greater unit numbers in electromobility, the automotive industry requires additional capacity for battery production. Here, too, the Dürr Group offers technology for various stages of manufacture. Its subsidiary, Megtec, offers a system for coating lithium-ion battery electrodes. This process is unique, since it applies the cathode and anode material onto the basic material – a metal foil – simultaneously on both sides. </w:t>
      </w:r>
    </w:p>
    <w:p w14:paraId="3B5CFC7D" w14:textId="77777777" w:rsidR="00871EFB" w:rsidRPr="00871EFB" w:rsidRDefault="00871EFB" w:rsidP="00871EFB">
      <w:pPr>
        <w:spacing w:line="360" w:lineRule="auto"/>
        <w:ind w:right="28"/>
        <w:jc w:val="both"/>
        <w:rPr>
          <w:rFonts w:ascii="Arial" w:hAnsi="Arial" w:cs="Arial"/>
          <w:szCs w:val="26"/>
          <w:lang w:val="en-US"/>
        </w:rPr>
      </w:pPr>
    </w:p>
    <w:p w14:paraId="794F0898" w14:textId="77777777" w:rsidR="00871EFB" w:rsidRPr="00871EFB" w:rsidRDefault="00871EFB" w:rsidP="00871EFB">
      <w:pPr>
        <w:spacing w:line="360" w:lineRule="auto"/>
        <w:ind w:right="28"/>
        <w:jc w:val="both"/>
        <w:rPr>
          <w:rFonts w:ascii="Arial" w:hAnsi="Arial" w:cs="Arial"/>
          <w:szCs w:val="26"/>
          <w:lang w:val="en-US"/>
        </w:rPr>
      </w:pPr>
      <w:r w:rsidRPr="00871EFB">
        <w:rPr>
          <w:rFonts w:ascii="Arial" w:hAnsi="Arial"/>
          <w:szCs w:val="26"/>
          <w:lang w:val="en-US"/>
        </w:rPr>
        <w:t xml:space="preserve">Dürr supports the manufacture of battery modules through highly precise application technology. Among its products is a coating system for the thermal and electrical insulation of battery cells (insulation can painting). There is also a solution ‘made by Dürr’ for battery </w:t>
      </w:r>
      <w:proofErr w:type="spellStart"/>
      <w:r w:rsidRPr="00871EFB">
        <w:rPr>
          <w:rFonts w:ascii="Arial" w:hAnsi="Arial"/>
          <w:szCs w:val="26"/>
          <w:lang w:val="en-US"/>
        </w:rPr>
        <w:t>glueing</w:t>
      </w:r>
      <w:proofErr w:type="spellEnd"/>
      <w:r w:rsidRPr="00871EFB">
        <w:rPr>
          <w:rFonts w:ascii="Arial" w:hAnsi="Arial"/>
          <w:szCs w:val="26"/>
          <w:lang w:val="en-US"/>
        </w:rPr>
        <w:t xml:space="preserve">. This is where the coated battery cells are arranged next to each other and bonded into a battery module. After that, a thermal interface material (gap filler) is applied. This conducts away the heat generated during battery charging and discharging. Finally, the battery cover is glued into place. </w:t>
      </w:r>
    </w:p>
    <w:p w14:paraId="3D783C51" w14:textId="2008D080" w:rsidR="005D6EE2" w:rsidRPr="00871EFB" w:rsidRDefault="005D6EE2">
      <w:pPr>
        <w:rPr>
          <w:rFonts w:ascii="Arial" w:hAnsi="Arial" w:cs="Arial"/>
          <w:szCs w:val="26"/>
          <w:lang w:val="en-US"/>
        </w:rPr>
      </w:pPr>
    </w:p>
    <w:p w14:paraId="1437B253" w14:textId="77777777" w:rsidR="00C8157B" w:rsidRPr="007172E7" w:rsidRDefault="00C8157B" w:rsidP="00C8157B">
      <w:pPr>
        <w:spacing w:line="360" w:lineRule="auto"/>
        <w:jc w:val="both"/>
        <w:rPr>
          <w:rFonts w:ascii="Arial" w:hAnsi="Arial" w:cs="Arial"/>
          <w:i/>
          <w:iCs/>
          <w:lang w:val="en-US"/>
        </w:rPr>
      </w:pPr>
      <w:r w:rsidRPr="007172E7">
        <w:rPr>
          <w:rFonts w:ascii="Arial" w:hAnsi="Arial" w:cs="Arial"/>
          <w:i/>
          <w:iCs/>
          <w:lang w:val="en-US"/>
        </w:rPr>
        <w:t>The Dürr Group is one of the world's leading mechanical and plant engineering firms with extensive expertise in automation and digitization/Industry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w:t>
      </w:r>
      <w:r>
        <w:rPr>
          <w:rFonts w:ascii="Arial" w:hAnsi="Arial" w:cs="Arial"/>
          <w:i/>
          <w:iCs/>
          <w:lang w:val="en-US"/>
        </w:rPr>
        <w:t>92</w:t>
      </w:r>
      <w:r w:rsidRPr="007172E7">
        <w:rPr>
          <w:rFonts w:ascii="Arial" w:hAnsi="Arial" w:cs="Arial"/>
          <w:i/>
          <w:iCs/>
          <w:lang w:val="en-US"/>
        </w:rPr>
        <w:t xml:space="preserve"> billion in 201</w:t>
      </w:r>
      <w:r>
        <w:rPr>
          <w:rFonts w:ascii="Arial" w:hAnsi="Arial" w:cs="Arial"/>
          <w:i/>
          <w:iCs/>
          <w:lang w:val="en-US"/>
        </w:rPr>
        <w:t>9</w:t>
      </w:r>
      <w:r w:rsidRPr="007172E7">
        <w:rPr>
          <w:rFonts w:ascii="Arial" w:hAnsi="Arial" w:cs="Arial"/>
          <w:i/>
          <w:iCs/>
          <w:lang w:val="en-US"/>
        </w:rPr>
        <w:t xml:space="preserve">. </w:t>
      </w:r>
      <w:r w:rsidRPr="007172E7">
        <w:rPr>
          <w:rFonts w:ascii="Arial" w:hAnsi="Arial" w:cs="Arial"/>
          <w:i/>
          <w:iCs/>
          <w:lang w:val="en-US" w:eastAsia="ja-JP"/>
        </w:rPr>
        <w:t>The company has around 16,500 employees and 112 business locations in 34 countries</w:t>
      </w:r>
      <w:r w:rsidRPr="007172E7">
        <w:rPr>
          <w:rFonts w:ascii="Arial" w:hAnsi="Arial" w:cs="Arial"/>
          <w:i/>
          <w:iCs/>
          <w:lang w:val="en-US"/>
        </w:rPr>
        <w:t xml:space="preserve">. </w:t>
      </w:r>
      <w:r w:rsidRPr="007172E7">
        <w:rPr>
          <w:rFonts w:ascii="Arial" w:hAnsi="Arial" w:cs="Arial"/>
          <w:i/>
          <w:iCs/>
          <w:color w:val="000000"/>
          <w:lang w:val="en-US"/>
        </w:rPr>
        <w:t xml:space="preserve">The Group </w:t>
      </w:r>
      <w:r w:rsidRPr="007172E7">
        <w:rPr>
          <w:rFonts w:ascii="Arial" w:hAnsi="Arial" w:cs="Arial"/>
          <w:i/>
          <w:iCs/>
          <w:lang w:val="en-US"/>
        </w:rPr>
        <w:t>operates in the market with the brands Dürr, Schenck and HOMAG and with five divisions:</w:t>
      </w:r>
    </w:p>
    <w:p w14:paraId="37C0CC5B" w14:textId="77777777" w:rsidR="00C8157B" w:rsidRPr="007172E7" w:rsidRDefault="00C8157B" w:rsidP="00C8157B">
      <w:pPr>
        <w:pStyle w:val="Listenabsatz"/>
        <w:numPr>
          <w:ilvl w:val="0"/>
          <w:numId w:val="3"/>
        </w:numPr>
        <w:spacing w:line="360" w:lineRule="auto"/>
        <w:jc w:val="both"/>
        <w:rPr>
          <w:rFonts w:ascii="Arial" w:hAnsi="Arial" w:cs="Arial"/>
          <w:i/>
          <w:iCs/>
          <w:lang w:val="en-US"/>
        </w:rPr>
      </w:pPr>
      <w:r w:rsidRPr="007172E7">
        <w:rPr>
          <w:rFonts w:ascii="Arial" w:hAnsi="Arial" w:cs="Arial"/>
          <w:b/>
          <w:bCs/>
          <w:i/>
          <w:iCs/>
          <w:lang w:val="en-US"/>
        </w:rPr>
        <w:lastRenderedPageBreak/>
        <w:t>Paint and Final Assembly Systems:</w:t>
      </w:r>
      <w:r w:rsidRPr="007172E7">
        <w:rPr>
          <w:rFonts w:ascii="Arial" w:hAnsi="Arial" w:cs="Arial"/>
          <w:i/>
          <w:iCs/>
          <w:lang w:val="en-US"/>
        </w:rPr>
        <w:t xml:space="preserve"> paint shops as well as final assembly, testing and filling technology for the automotive industry</w:t>
      </w:r>
    </w:p>
    <w:p w14:paraId="7A6C8D5B" w14:textId="77777777" w:rsidR="00C8157B" w:rsidRPr="007172E7" w:rsidRDefault="00C8157B" w:rsidP="00C8157B">
      <w:pPr>
        <w:pStyle w:val="Listenabsatz"/>
        <w:numPr>
          <w:ilvl w:val="0"/>
          <w:numId w:val="3"/>
        </w:numPr>
        <w:spacing w:line="360" w:lineRule="auto"/>
        <w:jc w:val="both"/>
        <w:rPr>
          <w:rFonts w:ascii="Arial" w:hAnsi="Arial" w:cs="Arial"/>
          <w:i/>
          <w:iCs/>
          <w:lang w:val="en-US"/>
        </w:rPr>
      </w:pPr>
      <w:r w:rsidRPr="007172E7">
        <w:rPr>
          <w:rFonts w:ascii="Arial" w:hAnsi="Arial" w:cs="Arial"/>
          <w:b/>
          <w:bCs/>
          <w:i/>
          <w:iCs/>
          <w:lang w:val="en-US"/>
        </w:rPr>
        <w:t xml:space="preserve">Application Technology: </w:t>
      </w:r>
      <w:r w:rsidRPr="007172E7">
        <w:rPr>
          <w:rFonts w:ascii="Arial" w:hAnsi="Arial" w:cs="Arial"/>
          <w:i/>
          <w:iCs/>
          <w:lang w:val="en-US"/>
        </w:rPr>
        <w:t xml:space="preserve">robot technologies for the automated application of paint, sealants and adhesives </w:t>
      </w:r>
    </w:p>
    <w:p w14:paraId="3177D525" w14:textId="77777777" w:rsidR="00C8157B" w:rsidRPr="007172E7" w:rsidRDefault="00C8157B" w:rsidP="00C8157B">
      <w:pPr>
        <w:pStyle w:val="Listenabsatz"/>
        <w:numPr>
          <w:ilvl w:val="0"/>
          <w:numId w:val="3"/>
        </w:numPr>
        <w:spacing w:line="360" w:lineRule="auto"/>
        <w:ind w:right="27"/>
        <w:jc w:val="both"/>
        <w:rPr>
          <w:rFonts w:ascii="Arial" w:hAnsi="Arial" w:cs="Arial"/>
          <w:sz w:val="24"/>
          <w:szCs w:val="24"/>
          <w:lang w:val="en-US"/>
        </w:rPr>
      </w:pPr>
      <w:r w:rsidRPr="007172E7">
        <w:rPr>
          <w:rFonts w:ascii="Arial" w:hAnsi="Arial" w:cs="Arial"/>
          <w:b/>
          <w:bCs/>
          <w:i/>
          <w:iCs/>
          <w:lang w:val="en-US"/>
        </w:rPr>
        <w:t>Clean Technology Systems:</w:t>
      </w:r>
      <w:r w:rsidRPr="007172E7">
        <w:rPr>
          <w:rFonts w:ascii="Arial" w:hAnsi="Arial" w:cs="Arial"/>
          <w:i/>
          <w:iCs/>
          <w:lang w:val="en-US"/>
        </w:rPr>
        <w:t xml:space="preserve"> </w:t>
      </w:r>
      <w:r w:rsidRPr="007172E7">
        <w:rPr>
          <w:rFonts w:ascii="Arial" w:hAnsi="Arial" w:cs="Arial"/>
          <w:i/>
          <w:lang w:val="en-US"/>
        </w:rPr>
        <w:t>air pollution control, noise abatement systems and battery coating lines</w:t>
      </w:r>
    </w:p>
    <w:p w14:paraId="5D38B44C" w14:textId="77777777" w:rsidR="00C8157B" w:rsidRPr="007172E7" w:rsidRDefault="00C8157B" w:rsidP="00C8157B">
      <w:pPr>
        <w:pStyle w:val="Listenabsatz"/>
        <w:numPr>
          <w:ilvl w:val="0"/>
          <w:numId w:val="3"/>
        </w:numPr>
        <w:spacing w:line="360" w:lineRule="auto"/>
        <w:jc w:val="both"/>
        <w:rPr>
          <w:rFonts w:ascii="Arial" w:hAnsi="Arial" w:cs="Arial"/>
          <w:i/>
          <w:szCs w:val="24"/>
          <w:lang w:val="en-US"/>
        </w:rPr>
      </w:pPr>
      <w:r w:rsidRPr="007172E7">
        <w:rPr>
          <w:rFonts w:ascii="Arial" w:eastAsia="MS Mincho" w:hAnsi="Arial" w:cs="Arial"/>
          <w:b/>
          <w:bCs/>
          <w:i/>
          <w:iCs/>
          <w:szCs w:val="24"/>
          <w:lang w:val="en-US"/>
        </w:rPr>
        <w:t>Measuring and Process Systems:</w:t>
      </w:r>
      <w:r w:rsidRPr="007172E7">
        <w:rPr>
          <w:rFonts w:ascii="Arial" w:eastAsia="MS Mincho" w:hAnsi="Arial" w:cs="Arial"/>
          <w:i/>
          <w:iCs/>
          <w:szCs w:val="24"/>
          <w:lang w:val="en-US"/>
        </w:rPr>
        <w:t xml:space="preserve"> balancing equipment and diagnostic technology </w:t>
      </w:r>
    </w:p>
    <w:p w14:paraId="6369A8DD" w14:textId="77777777" w:rsidR="00C8157B" w:rsidRPr="007172E7" w:rsidRDefault="00C8157B" w:rsidP="00C8157B">
      <w:pPr>
        <w:pStyle w:val="Listenabsatz"/>
        <w:numPr>
          <w:ilvl w:val="0"/>
          <w:numId w:val="3"/>
        </w:numPr>
        <w:spacing w:line="360" w:lineRule="auto"/>
        <w:ind w:right="27"/>
        <w:jc w:val="both"/>
        <w:rPr>
          <w:rFonts w:ascii="Arial" w:hAnsi="Arial" w:cs="Arial"/>
          <w:szCs w:val="26"/>
          <w:lang w:val="en-US"/>
        </w:rPr>
      </w:pPr>
      <w:r w:rsidRPr="007172E7">
        <w:rPr>
          <w:rFonts w:ascii="Arial" w:eastAsia="MS Mincho" w:hAnsi="Arial" w:cs="Arial"/>
          <w:b/>
          <w:bCs/>
          <w:i/>
          <w:iCs/>
          <w:szCs w:val="24"/>
          <w:lang w:val="en-US"/>
        </w:rPr>
        <w:t>Woodworking Machinery and Systems:</w:t>
      </w:r>
      <w:r w:rsidRPr="007172E7">
        <w:rPr>
          <w:rFonts w:ascii="Arial" w:eastAsia="MS Mincho" w:hAnsi="Arial" w:cs="Arial"/>
          <w:i/>
          <w:iCs/>
          <w:szCs w:val="24"/>
          <w:lang w:val="en-US"/>
        </w:rPr>
        <w:t xml:space="preserve"> machinery and equipment for the woodworking industry</w:t>
      </w:r>
    </w:p>
    <w:p w14:paraId="15046C40" w14:textId="77777777" w:rsidR="008E2381" w:rsidRPr="00871EFB" w:rsidRDefault="008E2381" w:rsidP="008E2381">
      <w:pPr>
        <w:spacing w:line="360" w:lineRule="auto"/>
        <w:ind w:right="27"/>
        <w:jc w:val="both"/>
        <w:rPr>
          <w:rFonts w:ascii="Arial" w:eastAsia="MS Mincho" w:hAnsi="Arial" w:cs="Arial"/>
          <w:i/>
          <w:iCs/>
          <w:szCs w:val="24"/>
          <w:lang w:val="en-US"/>
        </w:rPr>
      </w:pPr>
    </w:p>
    <w:p w14:paraId="65B99DCD" w14:textId="77777777" w:rsidR="008E2381" w:rsidRPr="00C8157B" w:rsidRDefault="008E2381" w:rsidP="008E2381">
      <w:pPr>
        <w:spacing w:line="360" w:lineRule="auto"/>
        <w:ind w:right="27"/>
        <w:jc w:val="both"/>
        <w:rPr>
          <w:rFonts w:ascii="Arial" w:hAnsi="Arial" w:cs="Arial"/>
          <w:u w:val="single"/>
        </w:rPr>
      </w:pPr>
      <w:r w:rsidRPr="00C8157B">
        <w:rPr>
          <w:rFonts w:ascii="Arial" w:hAnsi="Arial" w:cs="Arial"/>
          <w:u w:val="single"/>
        </w:rPr>
        <w:t xml:space="preserve">Contact: </w:t>
      </w:r>
    </w:p>
    <w:p w14:paraId="1CE7B76A" w14:textId="77777777" w:rsidR="008E2381" w:rsidRPr="00C8157B" w:rsidRDefault="008E2381" w:rsidP="008E2381">
      <w:pPr>
        <w:tabs>
          <w:tab w:val="left" w:pos="0"/>
          <w:tab w:val="left" w:pos="851"/>
          <w:tab w:val="left" w:pos="4253"/>
        </w:tabs>
        <w:spacing w:line="360" w:lineRule="auto"/>
        <w:ind w:right="27"/>
        <w:outlineLvl w:val="0"/>
        <w:rPr>
          <w:rFonts w:ascii="Arial" w:eastAsia="Times New Roman" w:hAnsi="Arial" w:cs="Arial"/>
        </w:rPr>
      </w:pPr>
      <w:r w:rsidRPr="00C8157B">
        <w:rPr>
          <w:rFonts w:ascii="Arial" w:eastAsia="Times New Roman" w:hAnsi="Arial" w:cs="Arial"/>
        </w:rPr>
        <w:t>Dürr AG</w:t>
      </w:r>
    </w:p>
    <w:p w14:paraId="00740D3E" w14:textId="77777777" w:rsidR="008E2381" w:rsidRPr="00C8157B" w:rsidRDefault="008E2381" w:rsidP="008E2381">
      <w:pPr>
        <w:tabs>
          <w:tab w:val="left" w:pos="0"/>
          <w:tab w:val="left" w:pos="851"/>
          <w:tab w:val="left" w:pos="4253"/>
        </w:tabs>
        <w:spacing w:line="360" w:lineRule="auto"/>
        <w:ind w:right="27"/>
        <w:rPr>
          <w:rFonts w:ascii="Arial" w:eastAsia="Times New Roman" w:hAnsi="Arial" w:cs="Arial"/>
        </w:rPr>
      </w:pPr>
      <w:r w:rsidRPr="00C8157B">
        <w:rPr>
          <w:rFonts w:ascii="Arial" w:eastAsia="Times New Roman" w:hAnsi="Arial" w:cs="Arial"/>
        </w:rPr>
        <w:t>Günter Dielmann / Mathias Christen</w:t>
      </w:r>
    </w:p>
    <w:p w14:paraId="7F2CABAE" w14:textId="77777777" w:rsidR="008E2381" w:rsidRPr="00871EFB" w:rsidRDefault="008E2381" w:rsidP="008E2381">
      <w:pPr>
        <w:tabs>
          <w:tab w:val="left" w:pos="0"/>
          <w:tab w:val="left" w:pos="851"/>
          <w:tab w:val="left" w:pos="4253"/>
        </w:tabs>
        <w:spacing w:line="360" w:lineRule="auto"/>
        <w:ind w:right="27"/>
        <w:rPr>
          <w:rFonts w:ascii="Arial" w:eastAsia="Times New Roman" w:hAnsi="Arial" w:cs="Arial"/>
          <w:color w:val="000000"/>
          <w:lang w:val="en-US"/>
        </w:rPr>
      </w:pPr>
      <w:r w:rsidRPr="00871EFB">
        <w:rPr>
          <w:rFonts w:ascii="Arial" w:eastAsia="Times New Roman" w:hAnsi="Arial" w:cs="Arial"/>
          <w:lang w:val="en-US"/>
        </w:rPr>
        <w:t>Corporate Communications &amp; Investor Relations</w:t>
      </w:r>
    </w:p>
    <w:p w14:paraId="6FC34033" w14:textId="77777777" w:rsidR="008E2381" w:rsidRPr="00871EFB" w:rsidRDefault="008E2381" w:rsidP="008E2381">
      <w:pPr>
        <w:tabs>
          <w:tab w:val="left" w:pos="0"/>
          <w:tab w:val="left" w:pos="851"/>
          <w:tab w:val="left" w:pos="4253"/>
        </w:tabs>
        <w:spacing w:line="360" w:lineRule="auto"/>
        <w:ind w:right="27"/>
        <w:rPr>
          <w:rFonts w:ascii="Arial" w:eastAsia="Times New Roman" w:hAnsi="Arial" w:cs="Arial"/>
          <w:color w:val="000000"/>
          <w:lang w:val="en-US"/>
        </w:rPr>
      </w:pPr>
      <w:r w:rsidRPr="00871EFB">
        <w:rPr>
          <w:rFonts w:ascii="Arial" w:eastAsia="Times New Roman" w:hAnsi="Arial" w:cs="Arial"/>
          <w:color w:val="000000"/>
          <w:lang w:val="en-US"/>
        </w:rPr>
        <w:t>Phone +49 7142 78-1785 / -1381</w:t>
      </w:r>
    </w:p>
    <w:p w14:paraId="3082D200" w14:textId="77777777" w:rsidR="008E2381" w:rsidRPr="00C8157B" w:rsidRDefault="008E2381" w:rsidP="008E2381">
      <w:pPr>
        <w:tabs>
          <w:tab w:val="left" w:pos="0"/>
          <w:tab w:val="left" w:pos="851"/>
          <w:tab w:val="left" w:pos="4253"/>
        </w:tabs>
        <w:spacing w:line="360" w:lineRule="auto"/>
        <w:ind w:right="27"/>
        <w:rPr>
          <w:rFonts w:ascii="Arial" w:eastAsia="Times New Roman" w:hAnsi="Arial" w:cs="Arial"/>
          <w:color w:val="000000"/>
        </w:rPr>
      </w:pPr>
      <w:r w:rsidRPr="00C8157B">
        <w:rPr>
          <w:rFonts w:ascii="Arial" w:eastAsia="Times New Roman" w:hAnsi="Arial" w:cs="Arial"/>
          <w:color w:val="000000"/>
        </w:rPr>
        <w:t xml:space="preserve">Fax +49 7142 78-1716 </w:t>
      </w:r>
    </w:p>
    <w:p w14:paraId="25BF0C04" w14:textId="77777777" w:rsidR="008E2381" w:rsidRPr="00C8157B" w:rsidRDefault="008E2381" w:rsidP="008E2381">
      <w:pPr>
        <w:rPr>
          <w:rStyle w:val="Hyperlink"/>
          <w:rFonts w:ascii="Arial" w:eastAsia="Times New Roman" w:hAnsi="Arial" w:cs="Arial"/>
          <w:color w:val="auto"/>
          <w:u w:val="none"/>
        </w:rPr>
      </w:pPr>
      <w:r w:rsidRPr="00C8157B">
        <w:rPr>
          <w:rFonts w:ascii="Arial" w:hAnsi="Arial"/>
        </w:rPr>
        <w:t xml:space="preserve">E-Mail </w:t>
      </w:r>
      <w:hyperlink r:id="rId7" w:history="1">
        <w:r w:rsidRPr="00C8157B">
          <w:rPr>
            <w:rStyle w:val="Hyperlink"/>
            <w:rFonts w:ascii="Arial" w:eastAsia="Times New Roman" w:hAnsi="Arial" w:cs="Arial"/>
            <w:color w:val="auto"/>
            <w:u w:val="none"/>
          </w:rPr>
          <w:t>corpcom@durr.com</w:t>
        </w:r>
      </w:hyperlink>
    </w:p>
    <w:p w14:paraId="2D3CA9E8" w14:textId="77777777" w:rsidR="008E2381" w:rsidRPr="00C8157B" w:rsidRDefault="008E2381" w:rsidP="008E2381">
      <w:pPr>
        <w:rPr>
          <w:rFonts w:ascii="Arial" w:hAnsi="Arial" w:cs="Arial"/>
          <w:szCs w:val="26"/>
        </w:rPr>
      </w:pPr>
    </w:p>
    <w:p w14:paraId="0B4EE275" w14:textId="77777777" w:rsidR="00803939" w:rsidRPr="00C8157B" w:rsidRDefault="00803939" w:rsidP="00803939">
      <w:pPr>
        <w:spacing w:line="360" w:lineRule="auto"/>
        <w:jc w:val="both"/>
        <w:rPr>
          <w:rFonts w:ascii="Arial" w:hAnsi="Arial" w:cs="Arial"/>
          <w:szCs w:val="26"/>
        </w:rPr>
      </w:pPr>
    </w:p>
    <w:p w14:paraId="6C524651" w14:textId="77777777" w:rsidR="00232021" w:rsidRPr="00871EFB" w:rsidRDefault="00232021" w:rsidP="00232021">
      <w:pPr>
        <w:jc w:val="both"/>
        <w:rPr>
          <w:rFonts w:ascii="Arial" w:hAnsi="Arial" w:cs="Arial"/>
          <w:i/>
          <w:iCs/>
          <w:lang w:val="en-US"/>
        </w:rPr>
      </w:pPr>
      <w:proofErr w:type="gramStart"/>
      <w:r w:rsidRPr="00871EFB">
        <w:rPr>
          <w:rFonts w:ascii="Arial" w:hAnsi="Arial" w:cs="Arial"/>
          <w:i/>
          <w:iCs/>
          <w:lang w:val="en-US"/>
        </w:rPr>
        <w:t>This publication has been prepared independently by Dürr AG/Dürr group (“Dürr”)</w:t>
      </w:r>
      <w:proofErr w:type="gramEnd"/>
      <w:r w:rsidRPr="00871EFB">
        <w:rPr>
          <w:rFonts w:ascii="Arial" w:hAnsi="Arial" w:cs="Arial"/>
          <w:i/>
          <w:iCs/>
          <w:lang w:val="en-US"/>
        </w:rPr>
        <w:t>. It may contain statements which address such key issues as strategy, future financial results, events, competitive positions and product developments. Such forward-looking statements are subject to a number of risks, uncertainties and other factors, including, but not limited to those described in Dürr</w:t>
      </w:r>
      <w:r w:rsidR="00C76B92" w:rsidRPr="00871EFB">
        <w:rPr>
          <w:rFonts w:ascii="Arial" w:hAnsi="Arial" w:cs="Arial"/>
          <w:i/>
          <w:iCs/>
          <w:lang w:val="en-US"/>
        </w:rPr>
        <w:t>'</w:t>
      </w:r>
      <w:r w:rsidRPr="00871EFB">
        <w:rPr>
          <w:rFonts w:ascii="Arial" w:hAnsi="Arial" w:cs="Arial"/>
          <w:i/>
          <w:iCs/>
          <w:lang w:val="en-US"/>
        </w:rPr>
        <w:t>s disclosures, in particular in the chapter “Risks” in Dürr</w:t>
      </w:r>
      <w:r w:rsidR="00C76B92" w:rsidRPr="00871EFB">
        <w:rPr>
          <w:rFonts w:ascii="Arial" w:hAnsi="Arial" w:cs="Arial"/>
          <w:i/>
          <w:iCs/>
          <w:lang w:val="en-US"/>
        </w:rPr>
        <w:t>'</w:t>
      </w:r>
      <w:r w:rsidRPr="00871EFB">
        <w:rPr>
          <w:rFonts w:ascii="Arial" w:hAnsi="Arial" w:cs="Arial"/>
          <w:i/>
          <w:iCs/>
          <w:lang w:val="en-US"/>
        </w:rPr>
        <w:t xml:space="preserve">s annual report. Should one or more of these risks, uncertainties and other factors materialize, or should underlying expectations not occur or assumptions prove incorrect, actual results, performances or achievements of Dürr may vary materially from those described in the relevant forward-looking statements. These statements may be identified by words such as “expect,” “want,” “anticipate,” “intend,” “plan,” “believe,” “seek,” “estimate,” “will,” “project” or words of similar meaning. Dürr neither intends, nor assumes any obligation, to update or revise its forward-looking statements regularly in light of </w:t>
      </w:r>
      <w:proofErr w:type="gramStart"/>
      <w:r w:rsidRPr="00871EFB">
        <w:rPr>
          <w:rFonts w:ascii="Arial" w:hAnsi="Arial" w:cs="Arial"/>
          <w:i/>
          <w:iCs/>
          <w:lang w:val="en-US"/>
        </w:rPr>
        <w:t>developments which</w:t>
      </w:r>
      <w:proofErr w:type="gramEnd"/>
      <w:r w:rsidRPr="00871EFB">
        <w:rPr>
          <w:rFonts w:ascii="Arial" w:hAnsi="Arial" w:cs="Arial"/>
          <w:i/>
          <w:iCs/>
          <w:lang w:val="en-US"/>
        </w:rPr>
        <w:t xml:space="preserve"> differ from those anticipated. Stated competitive positions are based on management estimates supported by information provided by specialized external agencies.</w:t>
      </w:r>
    </w:p>
    <w:p w14:paraId="2B608AE3" w14:textId="77777777" w:rsidR="00232021" w:rsidRPr="00871EFB" w:rsidRDefault="00232021" w:rsidP="00232021">
      <w:pPr>
        <w:jc w:val="both"/>
        <w:rPr>
          <w:rFonts w:ascii="Arial" w:hAnsi="Arial" w:cs="Arial"/>
          <w:i/>
          <w:iCs/>
          <w:lang w:val="en-US"/>
        </w:rPr>
      </w:pPr>
    </w:p>
    <w:p w14:paraId="31BCEAE0" w14:textId="77777777" w:rsidR="00917475" w:rsidRPr="00871EFB" w:rsidRDefault="00232021" w:rsidP="00D02C5F">
      <w:pPr>
        <w:jc w:val="both"/>
        <w:rPr>
          <w:rFonts w:ascii="Arial" w:hAnsi="Arial" w:cs="Arial"/>
          <w:i/>
          <w:iCs/>
          <w:lang w:val="en-US"/>
        </w:rPr>
      </w:pPr>
      <w:r w:rsidRPr="00871EFB">
        <w:rPr>
          <w:rFonts w:ascii="Arial" w:hAnsi="Arial" w:cs="Arial"/>
          <w:i/>
          <w:iCs/>
          <w:lang w:val="en-US"/>
        </w:rPr>
        <w:t xml:space="preserve">Our financial reports, presentations, press releases and ad-hoc releases may include alternative financial metrics. These metrics are not defined in </w:t>
      </w:r>
      <w:r w:rsidR="00E63D6D" w:rsidRPr="00871EFB">
        <w:rPr>
          <w:rFonts w:ascii="Arial" w:hAnsi="Arial" w:cs="Arial"/>
          <w:i/>
          <w:iCs/>
          <w:lang w:val="en-US"/>
        </w:rPr>
        <w:t xml:space="preserve">the </w:t>
      </w:r>
      <w:r w:rsidRPr="00871EFB">
        <w:rPr>
          <w:rFonts w:ascii="Arial" w:hAnsi="Arial" w:cs="Arial"/>
          <w:i/>
          <w:iCs/>
          <w:lang w:val="en-US"/>
        </w:rPr>
        <w:t>IFRS (International Financial Reporting Standards). Dürr</w:t>
      </w:r>
      <w:r w:rsidR="00C76B92" w:rsidRPr="00871EFB">
        <w:rPr>
          <w:rFonts w:ascii="Arial" w:hAnsi="Arial" w:cs="Arial"/>
          <w:i/>
          <w:iCs/>
          <w:lang w:val="en-US"/>
        </w:rPr>
        <w:t>'</w:t>
      </w:r>
      <w:r w:rsidRPr="00871EFB">
        <w:rPr>
          <w:rFonts w:ascii="Arial" w:hAnsi="Arial" w:cs="Arial"/>
          <w:i/>
          <w:iCs/>
          <w:lang w:val="en-US"/>
        </w:rPr>
        <w:t xml:space="preserve">s net assets, financial position and results of operations should not be assessed solely </w:t>
      </w:r>
      <w:proofErr w:type="gramStart"/>
      <w:r w:rsidRPr="00871EFB">
        <w:rPr>
          <w:rFonts w:ascii="Arial" w:hAnsi="Arial" w:cs="Arial"/>
          <w:i/>
          <w:iCs/>
          <w:lang w:val="en-US"/>
        </w:rPr>
        <w:t>on the basis of</w:t>
      </w:r>
      <w:proofErr w:type="gramEnd"/>
      <w:r w:rsidRPr="00871EFB">
        <w:rPr>
          <w:rFonts w:ascii="Arial" w:hAnsi="Arial" w:cs="Arial"/>
          <w:i/>
          <w:iCs/>
          <w:lang w:val="en-US"/>
        </w:rPr>
        <w:t xml:space="preserve"> these alternative financial metrics. Under no circumstances do they replace the performance indicators presented in the consolidated financial statements and </w:t>
      </w:r>
      <w:r w:rsidRPr="00871EFB">
        <w:rPr>
          <w:rFonts w:ascii="Arial" w:hAnsi="Arial" w:cs="Arial"/>
          <w:i/>
          <w:iCs/>
          <w:lang w:val="en-US"/>
        </w:rPr>
        <w:lastRenderedPageBreak/>
        <w:t>calculated in accordance with</w:t>
      </w:r>
      <w:r w:rsidR="00E63D6D" w:rsidRPr="00871EFB">
        <w:rPr>
          <w:rFonts w:ascii="Arial" w:hAnsi="Arial" w:cs="Arial"/>
          <w:i/>
          <w:iCs/>
          <w:lang w:val="en-US"/>
        </w:rPr>
        <w:t xml:space="preserve"> the</w:t>
      </w:r>
      <w:r w:rsidRPr="00871EFB">
        <w:rPr>
          <w:rFonts w:ascii="Arial" w:hAnsi="Arial" w:cs="Arial"/>
          <w:i/>
          <w:iCs/>
          <w:lang w:val="en-US"/>
        </w:rPr>
        <w:t xml:space="preserve"> IFRS. The calculation of alternative financial metrics may vary from company to company despite the use of the same terminology. Further information regarding the alternative financial metrics used at Dürr </w:t>
      </w:r>
      <w:proofErr w:type="gramStart"/>
      <w:r w:rsidRPr="00871EFB">
        <w:rPr>
          <w:rFonts w:ascii="Arial" w:hAnsi="Arial" w:cs="Arial"/>
          <w:i/>
          <w:iCs/>
          <w:lang w:val="en-US"/>
        </w:rPr>
        <w:t>can be found</w:t>
      </w:r>
      <w:proofErr w:type="gramEnd"/>
      <w:r w:rsidRPr="00871EFB">
        <w:rPr>
          <w:rFonts w:ascii="Arial" w:hAnsi="Arial" w:cs="Arial"/>
          <w:i/>
          <w:iCs/>
          <w:lang w:val="en-US"/>
        </w:rPr>
        <w:t xml:space="preserve"> in our financial glossary on the Dürr </w:t>
      </w:r>
      <w:r w:rsidR="00C76B92" w:rsidRPr="00871EFB">
        <w:rPr>
          <w:rFonts w:ascii="Arial" w:hAnsi="Arial" w:cs="Arial"/>
          <w:i/>
          <w:iCs/>
          <w:lang w:val="en-US"/>
        </w:rPr>
        <w:t xml:space="preserve">web </w:t>
      </w:r>
      <w:r w:rsidRPr="00871EFB">
        <w:rPr>
          <w:rFonts w:ascii="Arial" w:hAnsi="Arial" w:cs="Arial"/>
          <w:i/>
          <w:iCs/>
          <w:lang w:val="en-US"/>
        </w:rPr>
        <w:t xml:space="preserve">page </w:t>
      </w:r>
      <w:r w:rsidR="00D02C5F" w:rsidRPr="00871EFB">
        <w:rPr>
          <w:rFonts w:ascii="Arial" w:hAnsi="Arial" w:cs="Arial"/>
          <w:i/>
          <w:iCs/>
          <w:lang w:val="en-US"/>
        </w:rPr>
        <w:t>(</w:t>
      </w:r>
      <w:hyperlink r:id="rId8" w:history="1">
        <w:r w:rsidR="005C6D0F" w:rsidRPr="00871EFB">
          <w:rPr>
            <w:rStyle w:val="Hyperlink"/>
            <w:rFonts w:ascii="Arial" w:hAnsi="Arial" w:cs="Arial"/>
            <w:i/>
            <w:iCs/>
            <w:lang w:val="en-US"/>
          </w:rPr>
          <w:t>https://www.durr-group.com/en/investor-relations/service/glossary/</w:t>
        </w:r>
      </w:hyperlink>
      <w:r w:rsidR="00D02C5F" w:rsidRPr="00871EFB">
        <w:rPr>
          <w:rFonts w:ascii="Arial" w:hAnsi="Arial" w:cs="Arial"/>
          <w:i/>
          <w:iCs/>
          <w:lang w:val="en-US"/>
        </w:rPr>
        <w:t>).</w:t>
      </w:r>
    </w:p>
    <w:sectPr w:rsidR="00917475" w:rsidRPr="00871EFB" w:rsidSect="00184629">
      <w:headerReference w:type="default" r:id="rId9"/>
      <w:footerReference w:type="default" r:id="rId10"/>
      <w:headerReference w:type="first" r:id="rId11"/>
      <w:footerReference w:type="first" r:id="rId12"/>
      <w:pgSz w:w="11906" w:h="16838" w:code="9"/>
      <w:pgMar w:top="2552" w:right="2381" w:bottom="1247"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B2F2E" w14:textId="77777777" w:rsidR="00D55A0F" w:rsidRDefault="00D55A0F" w:rsidP="005832F1">
      <w:r>
        <w:separator/>
      </w:r>
    </w:p>
  </w:endnote>
  <w:endnote w:type="continuationSeparator" w:id="0">
    <w:p w14:paraId="4AEF0752" w14:textId="77777777" w:rsidR="00D55A0F" w:rsidRDefault="00D55A0F" w:rsidP="0058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INPro-Medium">
    <w:altName w:val="Arial"/>
    <w:panose1 w:val="00000000000000000000"/>
    <w:charset w:val="00"/>
    <w:family w:val="swiss"/>
    <w:notTrueType/>
    <w:pitch w:val="variable"/>
    <w:sig w:usb0="00000001" w:usb1="4000207B" w:usb2="00000008"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334BC" w14:textId="33B5D653" w:rsidR="005B0532" w:rsidRPr="005B0532" w:rsidRDefault="005B0532" w:rsidP="00BC5EB2">
    <w:pPr>
      <w:pStyle w:val="Fuzeile"/>
      <w:tabs>
        <w:tab w:val="clear" w:pos="4536"/>
        <w:tab w:val="clear" w:pos="9072"/>
        <w:tab w:val="center" w:pos="4054"/>
      </w:tabs>
      <w:rPr>
        <w:rFonts w:ascii="Arial" w:hAnsi="Arial" w:cs="Arial"/>
      </w:rPr>
    </w:pPr>
    <w:r w:rsidRPr="006D19C8">
      <w:rPr>
        <w:rFonts w:ascii="Arial" w:hAnsi="Arial" w:cs="Arial"/>
        <w:i/>
        <w:noProof/>
        <w:szCs w:val="26"/>
        <w:lang w:eastAsia="de-DE"/>
      </w:rPr>
      <mc:AlternateContent>
        <mc:Choice Requires="wps">
          <w:drawing>
            <wp:anchor distT="0" distB="0" distL="114300" distR="114300" simplePos="0" relativeHeight="251675648" behindDoc="0" locked="0" layoutInCell="1" allowOverlap="1" wp14:anchorId="72C7A329" wp14:editId="6FCB4D7C">
              <wp:simplePos x="0" y="0"/>
              <wp:positionH relativeFrom="page">
                <wp:posOffset>6301105</wp:posOffset>
              </wp:positionH>
              <wp:positionV relativeFrom="page">
                <wp:posOffset>8818938</wp:posOffset>
              </wp:positionV>
              <wp:extent cx="971550" cy="1050925"/>
              <wp:effectExtent l="0" t="0" r="0" b="0"/>
              <wp:wrapNone/>
              <wp:docPr id="17" name="Textfeld 17"/>
              <wp:cNvGraphicFramePr/>
              <a:graphic xmlns:a="http://schemas.openxmlformats.org/drawingml/2006/main">
                <a:graphicData uri="http://schemas.microsoft.com/office/word/2010/wordprocessingShape">
                  <wps:wsp>
                    <wps:cNvSpPr txBox="1"/>
                    <wps:spPr>
                      <a:xfrm>
                        <a:off x="0" y="0"/>
                        <a:ext cx="971550" cy="1050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AFA404" w14:textId="77777777"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14:paraId="4933DB4F" w14:textId="77777777"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 xml:space="preserve">Corporate </w:t>
                          </w:r>
                          <w:proofErr w:type="spellStart"/>
                          <w:r w:rsidRPr="00E471E3">
                            <w:rPr>
                              <w:rFonts w:ascii="Arial" w:hAnsi="Arial" w:cs="Arial"/>
                              <w:b/>
                              <w:sz w:val="12"/>
                              <w:szCs w:val="12"/>
                              <w:lang w:val="en-GB"/>
                            </w:rPr>
                            <w:t>Communica</w:t>
                          </w:r>
                          <w:proofErr w:type="spellEnd"/>
                          <w:r w:rsidRPr="00E471E3">
                            <w:rPr>
                              <w:rFonts w:ascii="Arial" w:hAnsi="Arial" w:cs="Arial"/>
                              <w:b/>
                              <w:sz w:val="12"/>
                              <w:szCs w:val="12"/>
                              <w:lang w:val="en-GB"/>
                            </w:rPr>
                            <w:t>-</w:t>
                          </w:r>
                          <w:r w:rsidRPr="00E471E3">
                            <w:rPr>
                              <w:rFonts w:ascii="Arial" w:hAnsi="Arial" w:cs="Arial"/>
                              <w:b/>
                              <w:sz w:val="12"/>
                              <w:szCs w:val="12"/>
                              <w:lang w:val="en-GB"/>
                            </w:rPr>
                            <w:br/>
                          </w:r>
                          <w:proofErr w:type="spellStart"/>
                          <w:r w:rsidRPr="00E471E3">
                            <w:rPr>
                              <w:rFonts w:ascii="Arial" w:hAnsi="Arial" w:cs="Arial"/>
                              <w:b/>
                              <w:sz w:val="12"/>
                              <w:szCs w:val="12"/>
                              <w:lang w:val="en-GB"/>
                            </w:rPr>
                            <w:t>tions</w:t>
                          </w:r>
                          <w:proofErr w:type="spellEnd"/>
                          <w:r w:rsidRPr="00E471E3">
                            <w:rPr>
                              <w:rFonts w:ascii="Arial" w:hAnsi="Arial" w:cs="Arial"/>
                              <w:b/>
                              <w:sz w:val="12"/>
                              <w:szCs w:val="12"/>
                              <w:lang w:val="en-GB"/>
                            </w:rPr>
                            <w:t xml:space="preserve"> &amp; Investor Relations</w:t>
                          </w:r>
                        </w:p>
                        <w:p w14:paraId="657145D5"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14:paraId="4590D7F1"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14:paraId="60B9110A" w14:textId="77777777"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14:paraId="36CF9A54" w14:textId="77777777" w:rsidR="005B0532" w:rsidRPr="00E471E3" w:rsidRDefault="005B0532" w:rsidP="005B0532">
                          <w:pPr>
                            <w:tabs>
                              <w:tab w:val="left" w:pos="426"/>
                            </w:tabs>
                            <w:spacing w:line="140" w:lineRule="exact"/>
                            <w:rPr>
                              <w:rFonts w:ascii="Arial" w:hAnsi="Arial" w:cs="Arial"/>
                              <w:sz w:val="12"/>
                              <w:szCs w:val="12"/>
                              <w:lang w:val="en-GB"/>
                            </w:rPr>
                          </w:pPr>
                        </w:p>
                        <w:p w14:paraId="55605F5B" w14:textId="77777777"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14:paraId="6D3713E7" w14:textId="77777777"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14:paraId="750369B2" w14:textId="77777777" w:rsidR="005B0532" w:rsidRPr="00E471E3" w:rsidRDefault="005B0532" w:rsidP="005B0532">
                          <w:pPr>
                            <w:tabs>
                              <w:tab w:val="left" w:pos="426"/>
                            </w:tabs>
                            <w:spacing w:line="140" w:lineRule="exact"/>
                            <w:rPr>
                              <w:rFonts w:ascii="Arial" w:hAnsi="Arial" w:cs="Arial"/>
                              <w:sz w:val="12"/>
                              <w:szCs w:val="12"/>
                              <w:lang w:val="en-GB"/>
                            </w:rPr>
                          </w:pPr>
                        </w:p>
                        <w:p w14:paraId="1EFAB758"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14:paraId="1358712E" w14:textId="77777777"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2C7A329" id="_x0000_t202" coordsize="21600,21600" o:spt="202" path="m,l,21600r21600,l21600,xe">
              <v:stroke joinstyle="miter"/>
              <v:path gradientshapeok="t" o:connecttype="rect"/>
            </v:shapetype>
            <v:shape id="Textfeld 17" o:spid="_x0000_s1034" type="#_x0000_t202" style="position:absolute;margin-left:496.15pt;margin-top:694.4pt;width:76.5pt;height:82.7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" fillcolor="white [3201]" stroked="f" strokeweight=".5pt">
              <v:textbox style="mso-fit-shape-to-text:t" inset="0,0,0,0">
                <w:txbxContent>
                  <w:p w14:paraId="0CAFA404" w14:textId="77777777"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14:paraId="4933DB4F" w14:textId="77777777"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 xml:space="preserve">Corporate </w:t>
                    </w:r>
                    <w:proofErr w:type="spellStart"/>
                    <w:r w:rsidRPr="00E471E3">
                      <w:rPr>
                        <w:rFonts w:ascii="Arial" w:hAnsi="Arial" w:cs="Arial"/>
                        <w:b/>
                        <w:sz w:val="12"/>
                        <w:szCs w:val="12"/>
                        <w:lang w:val="en-GB"/>
                      </w:rPr>
                      <w:t>Communica</w:t>
                    </w:r>
                    <w:proofErr w:type="spellEnd"/>
                    <w:r w:rsidRPr="00E471E3">
                      <w:rPr>
                        <w:rFonts w:ascii="Arial" w:hAnsi="Arial" w:cs="Arial"/>
                        <w:b/>
                        <w:sz w:val="12"/>
                        <w:szCs w:val="12"/>
                        <w:lang w:val="en-GB"/>
                      </w:rPr>
                      <w:t>-</w:t>
                    </w:r>
                    <w:r w:rsidRPr="00E471E3">
                      <w:rPr>
                        <w:rFonts w:ascii="Arial" w:hAnsi="Arial" w:cs="Arial"/>
                        <w:b/>
                        <w:sz w:val="12"/>
                        <w:szCs w:val="12"/>
                        <w:lang w:val="en-GB"/>
                      </w:rPr>
                      <w:br/>
                    </w:r>
                    <w:proofErr w:type="spellStart"/>
                    <w:r w:rsidRPr="00E471E3">
                      <w:rPr>
                        <w:rFonts w:ascii="Arial" w:hAnsi="Arial" w:cs="Arial"/>
                        <w:b/>
                        <w:sz w:val="12"/>
                        <w:szCs w:val="12"/>
                        <w:lang w:val="en-GB"/>
                      </w:rPr>
                      <w:t>tions</w:t>
                    </w:r>
                    <w:proofErr w:type="spellEnd"/>
                    <w:r w:rsidRPr="00E471E3">
                      <w:rPr>
                        <w:rFonts w:ascii="Arial" w:hAnsi="Arial" w:cs="Arial"/>
                        <w:b/>
                        <w:sz w:val="12"/>
                        <w:szCs w:val="12"/>
                        <w:lang w:val="en-GB"/>
                      </w:rPr>
                      <w:t xml:space="preserve"> &amp; Investor Relations</w:t>
                    </w:r>
                  </w:p>
                  <w:p w14:paraId="657145D5"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14:paraId="4590D7F1"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14:paraId="60B9110A" w14:textId="77777777"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14:paraId="36CF9A54" w14:textId="77777777" w:rsidR="005B0532" w:rsidRPr="00E471E3" w:rsidRDefault="005B0532" w:rsidP="005B0532">
                    <w:pPr>
                      <w:tabs>
                        <w:tab w:val="left" w:pos="426"/>
                      </w:tabs>
                      <w:spacing w:line="140" w:lineRule="exact"/>
                      <w:rPr>
                        <w:rFonts w:ascii="Arial" w:hAnsi="Arial" w:cs="Arial"/>
                        <w:sz w:val="12"/>
                        <w:szCs w:val="12"/>
                        <w:lang w:val="en-GB"/>
                      </w:rPr>
                    </w:pPr>
                  </w:p>
                  <w:p w14:paraId="55605F5B" w14:textId="77777777"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14:paraId="6D3713E7" w14:textId="77777777"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14:paraId="750369B2" w14:textId="77777777" w:rsidR="005B0532" w:rsidRPr="00E471E3" w:rsidRDefault="005B0532" w:rsidP="005B0532">
                    <w:pPr>
                      <w:tabs>
                        <w:tab w:val="left" w:pos="426"/>
                      </w:tabs>
                      <w:spacing w:line="140" w:lineRule="exact"/>
                      <w:rPr>
                        <w:rFonts w:ascii="Arial" w:hAnsi="Arial" w:cs="Arial"/>
                        <w:sz w:val="12"/>
                        <w:szCs w:val="12"/>
                        <w:lang w:val="en-GB"/>
                      </w:rPr>
                    </w:pPr>
                  </w:p>
                  <w:p w14:paraId="1EFAB758"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14:paraId="1358712E" w14:textId="77777777"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v:textbox>
              <w10:wrap anchorx="page" anchory="page"/>
            </v:shape>
          </w:pict>
        </mc:Fallback>
      </mc:AlternateContent>
    </w:r>
    <w:r>
      <w:tab/>
    </w:r>
    <w:r w:rsidRPr="005B0532">
      <w:rPr>
        <w:rFonts w:ascii="Arial" w:hAnsi="Arial" w:cs="Arial"/>
      </w:rPr>
      <w:fldChar w:fldCharType="begin"/>
    </w:r>
    <w:r w:rsidRPr="005B0532">
      <w:rPr>
        <w:rFonts w:ascii="Arial" w:hAnsi="Arial" w:cs="Arial"/>
      </w:rPr>
      <w:instrText>PAGE   \* MERGEFORMAT</w:instrText>
    </w:r>
    <w:r w:rsidRPr="005B0532">
      <w:rPr>
        <w:rFonts w:ascii="Arial" w:hAnsi="Arial" w:cs="Arial"/>
      </w:rPr>
      <w:fldChar w:fldCharType="separate"/>
    </w:r>
    <w:r w:rsidR="005230E4">
      <w:rPr>
        <w:rFonts w:ascii="Arial" w:hAnsi="Arial" w:cs="Arial"/>
        <w:noProof/>
      </w:rPr>
      <w:t>5</w:t>
    </w:r>
    <w:r w:rsidRPr="005B0532">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38C37" w14:textId="6EDFD1A6" w:rsidR="005B0532" w:rsidRPr="006C3BEC" w:rsidRDefault="005B0532" w:rsidP="00BC5EB2">
    <w:pPr>
      <w:pStyle w:val="Fuzeile"/>
      <w:tabs>
        <w:tab w:val="clear" w:pos="4536"/>
        <w:tab w:val="clear" w:pos="9072"/>
        <w:tab w:val="center" w:pos="4054"/>
      </w:tabs>
      <w:rPr>
        <w:rFonts w:ascii="Arial" w:hAnsi="Arial" w:cs="Arial"/>
      </w:rPr>
    </w:pPr>
    <w:r w:rsidRPr="006D19C8">
      <w:rPr>
        <w:rFonts w:ascii="Arial" w:hAnsi="Arial" w:cs="Arial"/>
        <w:i/>
        <w:noProof/>
        <w:szCs w:val="26"/>
        <w:lang w:eastAsia="de-DE"/>
      </w:rPr>
      <mc:AlternateContent>
        <mc:Choice Requires="wps">
          <w:drawing>
            <wp:anchor distT="0" distB="0" distL="114300" distR="114300" simplePos="0" relativeHeight="251670528" behindDoc="0" locked="0" layoutInCell="1" allowOverlap="1" wp14:anchorId="64DF1326" wp14:editId="5CEE8AD8">
              <wp:simplePos x="0" y="0"/>
              <wp:positionH relativeFrom="page">
                <wp:posOffset>6301105</wp:posOffset>
              </wp:positionH>
              <wp:positionV relativeFrom="page">
                <wp:posOffset>8820843</wp:posOffset>
              </wp:positionV>
              <wp:extent cx="971550" cy="1050925"/>
              <wp:effectExtent l="0" t="0" r="0" b="0"/>
              <wp:wrapNone/>
              <wp:docPr id="27" name="Textfeld 27"/>
              <wp:cNvGraphicFramePr/>
              <a:graphic xmlns:a="http://schemas.openxmlformats.org/drawingml/2006/main">
                <a:graphicData uri="http://schemas.microsoft.com/office/word/2010/wordprocessingShape">
                  <wps:wsp>
                    <wps:cNvSpPr txBox="1"/>
                    <wps:spPr>
                      <a:xfrm>
                        <a:off x="0" y="0"/>
                        <a:ext cx="971550" cy="1050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CB9A05" w14:textId="77777777"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14:paraId="02E07328" w14:textId="77777777"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 xml:space="preserve">Corporate </w:t>
                          </w:r>
                          <w:proofErr w:type="spellStart"/>
                          <w:r w:rsidRPr="00E471E3">
                            <w:rPr>
                              <w:rFonts w:ascii="Arial" w:hAnsi="Arial" w:cs="Arial"/>
                              <w:b/>
                              <w:sz w:val="12"/>
                              <w:szCs w:val="12"/>
                              <w:lang w:val="en-GB"/>
                            </w:rPr>
                            <w:t>Communica</w:t>
                          </w:r>
                          <w:proofErr w:type="spellEnd"/>
                          <w:r w:rsidRPr="00E471E3">
                            <w:rPr>
                              <w:rFonts w:ascii="Arial" w:hAnsi="Arial" w:cs="Arial"/>
                              <w:b/>
                              <w:sz w:val="12"/>
                              <w:szCs w:val="12"/>
                              <w:lang w:val="en-GB"/>
                            </w:rPr>
                            <w:t>-</w:t>
                          </w:r>
                          <w:r w:rsidRPr="00E471E3">
                            <w:rPr>
                              <w:rFonts w:ascii="Arial" w:hAnsi="Arial" w:cs="Arial"/>
                              <w:b/>
                              <w:sz w:val="12"/>
                              <w:szCs w:val="12"/>
                              <w:lang w:val="en-GB"/>
                            </w:rPr>
                            <w:br/>
                          </w:r>
                          <w:proofErr w:type="spellStart"/>
                          <w:r w:rsidRPr="00E471E3">
                            <w:rPr>
                              <w:rFonts w:ascii="Arial" w:hAnsi="Arial" w:cs="Arial"/>
                              <w:b/>
                              <w:sz w:val="12"/>
                              <w:szCs w:val="12"/>
                              <w:lang w:val="en-GB"/>
                            </w:rPr>
                            <w:t>tions</w:t>
                          </w:r>
                          <w:proofErr w:type="spellEnd"/>
                          <w:r w:rsidRPr="00E471E3">
                            <w:rPr>
                              <w:rFonts w:ascii="Arial" w:hAnsi="Arial" w:cs="Arial"/>
                              <w:b/>
                              <w:sz w:val="12"/>
                              <w:szCs w:val="12"/>
                              <w:lang w:val="en-GB"/>
                            </w:rPr>
                            <w:t xml:space="preserve"> &amp; Investor Relations</w:t>
                          </w:r>
                        </w:p>
                        <w:p w14:paraId="77AE87FD"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14:paraId="7DA3F988"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14:paraId="16A8DAA8" w14:textId="77777777"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14:paraId="66D9296F" w14:textId="77777777" w:rsidR="005B0532" w:rsidRPr="00E471E3" w:rsidRDefault="005B0532" w:rsidP="005B0532">
                          <w:pPr>
                            <w:tabs>
                              <w:tab w:val="left" w:pos="426"/>
                            </w:tabs>
                            <w:spacing w:line="140" w:lineRule="exact"/>
                            <w:rPr>
                              <w:rFonts w:ascii="Arial" w:hAnsi="Arial" w:cs="Arial"/>
                              <w:sz w:val="12"/>
                              <w:szCs w:val="12"/>
                              <w:lang w:val="en-GB"/>
                            </w:rPr>
                          </w:pPr>
                        </w:p>
                        <w:p w14:paraId="34176F53" w14:textId="77777777"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14:paraId="0216A17E" w14:textId="77777777"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14:paraId="393E0630" w14:textId="77777777" w:rsidR="005B0532" w:rsidRPr="00E471E3" w:rsidRDefault="005B0532" w:rsidP="005B0532">
                          <w:pPr>
                            <w:tabs>
                              <w:tab w:val="left" w:pos="426"/>
                            </w:tabs>
                            <w:spacing w:line="140" w:lineRule="exact"/>
                            <w:rPr>
                              <w:rFonts w:ascii="Arial" w:hAnsi="Arial" w:cs="Arial"/>
                              <w:sz w:val="12"/>
                              <w:szCs w:val="12"/>
                              <w:lang w:val="en-GB"/>
                            </w:rPr>
                          </w:pPr>
                        </w:p>
                        <w:p w14:paraId="1B8027C0"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14:paraId="1E819FBB" w14:textId="77777777"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4DF1326" id="_x0000_t202" coordsize="21600,21600" o:spt="202" path="m,l,21600r21600,l21600,xe">
              <v:stroke joinstyle="miter"/>
              <v:path gradientshapeok="t" o:connecttype="rect"/>
            </v:shapetype>
            <v:shape id="Textfeld 27" o:spid="_x0000_s1036" type="#_x0000_t202" style="position:absolute;margin-left:496.15pt;margin-top:694.55pt;width:76.5pt;height:82.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" fillcolor="white [3201]" stroked="f" strokeweight=".5pt">
              <v:textbox style="mso-fit-shape-to-text:t" inset="0,0,0,0">
                <w:txbxContent>
                  <w:p w14:paraId="29CB9A05" w14:textId="77777777"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14:paraId="02E07328" w14:textId="77777777"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 xml:space="preserve">Corporate </w:t>
                    </w:r>
                    <w:proofErr w:type="spellStart"/>
                    <w:r w:rsidRPr="00E471E3">
                      <w:rPr>
                        <w:rFonts w:ascii="Arial" w:hAnsi="Arial" w:cs="Arial"/>
                        <w:b/>
                        <w:sz w:val="12"/>
                        <w:szCs w:val="12"/>
                        <w:lang w:val="en-GB"/>
                      </w:rPr>
                      <w:t>Communica</w:t>
                    </w:r>
                    <w:proofErr w:type="spellEnd"/>
                    <w:r w:rsidRPr="00E471E3">
                      <w:rPr>
                        <w:rFonts w:ascii="Arial" w:hAnsi="Arial" w:cs="Arial"/>
                        <w:b/>
                        <w:sz w:val="12"/>
                        <w:szCs w:val="12"/>
                        <w:lang w:val="en-GB"/>
                      </w:rPr>
                      <w:t>-</w:t>
                    </w:r>
                    <w:r w:rsidRPr="00E471E3">
                      <w:rPr>
                        <w:rFonts w:ascii="Arial" w:hAnsi="Arial" w:cs="Arial"/>
                        <w:b/>
                        <w:sz w:val="12"/>
                        <w:szCs w:val="12"/>
                        <w:lang w:val="en-GB"/>
                      </w:rPr>
                      <w:br/>
                    </w:r>
                    <w:proofErr w:type="spellStart"/>
                    <w:r w:rsidRPr="00E471E3">
                      <w:rPr>
                        <w:rFonts w:ascii="Arial" w:hAnsi="Arial" w:cs="Arial"/>
                        <w:b/>
                        <w:sz w:val="12"/>
                        <w:szCs w:val="12"/>
                        <w:lang w:val="en-GB"/>
                      </w:rPr>
                      <w:t>tions</w:t>
                    </w:r>
                    <w:proofErr w:type="spellEnd"/>
                    <w:r w:rsidRPr="00E471E3">
                      <w:rPr>
                        <w:rFonts w:ascii="Arial" w:hAnsi="Arial" w:cs="Arial"/>
                        <w:b/>
                        <w:sz w:val="12"/>
                        <w:szCs w:val="12"/>
                        <w:lang w:val="en-GB"/>
                      </w:rPr>
                      <w:t xml:space="preserve"> &amp; Investor Relations</w:t>
                    </w:r>
                  </w:p>
                  <w:p w14:paraId="77AE87FD"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14:paraId="7DA3F988"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14:paraId="16A8DAA8" w14:textId="77777777"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14:paraId="66D9296F" w14:textId="77777777" w:rsidR="005B0532" w:rsidRPr="00E471E3" w:rsidRDefault="005B0532" w:rsidP="005B0532">
                    <w:pPr>
                      <w:tabs>
                        <w:tab w:val="left" w:pos="426"/>
                      </w:tabs>
                      <w:spacing w:line="140" w:lineRule="exact"/>
                      <w:rPr>
                        <w:rFonts w:ascii="Arial" w:hAnsi="Arial" w:cs="Arial"/>
                        <w:sz w:val="12"/>
                        <w:szCs w:val="12"/>
                        <w:lang w:val="en-GB"/>
                      </w:rPr>
                    </w:pPr>
                  </w:p>
                  <w:p w14:paraId="34176F53" w14:textId="77777777"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14:paraId="0216A17E" w14:textId="77777777"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14:paraId="393E0630" w14:textId="77777777" w:rsidR="005B0532" w:rsidRPr="00E471E3" w:rsidRDefault="005B0532" w:rsidP="005B0532">
                    <w:pPr>
                      <w:tabs>
                        <w:tab w:val="left" w:pos="426"/>
                      </w:tabs>
                      <w:spacing w:line="140" w:lineRule="exact"/>
                      <w:rPr>
                        <w:rFonts w:ascii="Arial" w:hAnsi="Arial" w:cs="Arial"/>
                        <w:sz w:val="12"/>
                        <w:szCs w:val="12"/>
                        <w:lang w:val="en-GB"/>
                      </w:rPr>
                    </w:pPr>
                  </w:p>
                  <w:p w14:paraId="1B8027C0"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14:paraId="1E819FBB" w14:textId="77777777"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v:textbox>
              <w10:wrap anchorx="page" anchory="page"/>
            </v:shape>
          </w:pict>
        </mc:Fallback>
      </mc:AlternateContent>
    </w:r>
    <w:r w:rsidR="006C3BEC">
      <w:tab/>
    </w:r>
    <w:r w:rsidR="006C3BEC" w:rsidRPr="006C3BEC">
      <w:rPr>
        <w:rFonts w:ascii="Arial" w:hAnsi="Arial" w:cs="Arial"/>
      </w:rPr>
      <w:fldChar w:fldCharType="begin"/>
    </w:r>
    <w:r w:rsidR="006C3BEC" w:rsidRPr="006C3BEC">
      <w:rPr>
        <w:rFonts w:ascii="Arial" w:hAnsi="Arial" w:cs="Arial"/>
      </w:rPr>
      <w:instrText>PAGE   \* MERGEFORMAT</w:instrText>
    </w:r>
    <w:r w:rsidR="006C3BEC" w:rsidRPr="006C3BEC">
      <w:rPr>
        <w:rFonts w:ascii="Arial" w:hAnsi="Arial" w:cs="Arial"/>
      </w:rPr>
      <w:fldChar w:fldCharType="separate"/>
    </w:r>
    <w:r w:rsidR="005230E4">
      <w:rPr>
        <w:rFonts w:ascii="Arial" w:hAnsi="Arial" w:cs="Arial"/>
        <w:noProof/>
      </w:rPr>
      <w:t>1</w:t>
    </w:r>
    <w:r w:rsidR="006C3BEC" w:rsidRPr="006C3BE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6D082" w14:textId="77777777" w:rsidR="00D55A0F" w:rsidRDefault="00D55A0F" w:rsidP="005832F1">
      <w:r>
        <w:separator/>
      </w:r>
    </w:p>
  </w:footnote>
  <w:footnote w:type="continuationSeparator" w:id="0">
    <w:p w14:paraId="42584335" w14:textId="77777777" w:rsidR="00D55A0F" w:rsidRDefault="00D55A0F" w:rsidP="0058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D80BF" w14:textId="77777777" w:rsidR="00E6251A" w:rsidRDefault="0056625E" w:rsidP="00B018BE">
    <w:pPr>
      <w:pStyle w:val="Kopfzeile"/>
      <w:tabs>
        <w:tab w:val="clear" w:pos="4536"/>
        <w:tab w:val="clear" w:pos="9072"/>
        <w:tab w:val="left" w:pos="8675"/>
      </w:tabs>
      <w:ind w:right="-1986"/>
    </w:pPr>
    <w:r w:rsidRPr="0088223E">
      <w:rPr>
        <w:noProof/>
        <w:lang w:eastAsia="de-DE"/>
      </w:rPr>
      <w:drawing>
        <wp:anchor distT="0" distB="0" distL="114300" distR="114300" simplePos="0" relativeHeight="251681792" behindDoc="0" locked="0" layoutInCell="1" allowOverlap="1" wp14:anchorId="4F232C55" wp14:editId="136895DE">
          <wp:simplePos x="0" y="0"/>
          <wp:positionH relativeFrom="margin">
            <wp:posOffset>4439920</wp:posOffset>
          </wp:positionH>
          <wp:positionV relativeFrom="paragraph">
            <wp:posOffset>-12510</wp:posOffset>
          </wp:positionV>
          <wp:extent cx="1477010" cy="491490"/>
          <wp:effectExtent l="0" t="0" r="8890" b="3810"/>
          <wp:wrapThrough wrapText="bothSides">
            <wp:wrapPolygon edited="0">
              <wp:start x="0" y="0"/>
              <wp:lineTo x="0" y="20930"/>
              <wp:lineTo x="21451" y="20930"/>
              <wp:lineTo x="21451" y="0"/>
              <wp:lineTo x="0" y="0"/>
            </wp:wrapPolygon>
          </wp:wrapThrough>
          <wp:docPr id="18" name="Grafik 18"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010" cy="491490"/>
                  </a:xfrm>
                  <a:prstGeom prst="rect">
                    <a:avLst/>
                  </a:prstGeom>
                  <a:noFill/>
                  <a:ln>
                    <a:noFill/>
                  </a:ln>
                </pic:spPr>
              </pic:pic>
            </a:graphicData>
          </a:graphic>
          <wp14:sizeRelH relativeFrom="page">
            <wp14:pctWidth>0</wp14:pctWidth>
          </wp14:sizeRelH>
          <wp14:sizeRelV relativeFrom="page">
            <wp14:pctHeight>0</wp14:pctHeight>
          </wp14:sizeRelV>
        </wp:anchor>
      </w:drawing>
    </w:r>
    <w:del w:id="1" w:author="Reichert, Carmen" w:date="2019-02-20T11:43:00Z">
      <w:r w:rsidDel="0056625E">
        <w:rPr>
          <w:noProof/>
          <w:lang w:eastAsia="de-DE"/>
        </w:rPr>
        <w:drawing>
          <wp:anchor distT="0" distB="0" distL="114300" distR="114300" simplePos="0" relativeHeight="251664384" behindDoc="0" locked="0" layoutInCell="1" allowOverlap="1" wp14:anchorId="2E4A2916" wp14:editId="6E16F6BF">
            <wp:simplePos x="0" y="0"/>
            <wp:positionH relativeFrom="page">
              <wp:posOffset>5628640</wp:posOffset>
            </wp:positionH>
            <wp:positionV relativeFrom="page">
              <wp:posOffset>427355</wp:posOffset>
            </wp:positionV>
            <wp:extent cx="415290" cy="510540"/>
            <wp:effectExtent l="0" t="0" r="0" b="0"/>
            <wp:wrapNone/>
            <wp:docPr id="293" name="Grafik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rotWithShape="1">
                    <a:blip r:embed="rId2">
                      <a:extLst>
                        <a:ext uri="{28A0092B-C50C-407E-A947-70E740481C1C}">
                          <a14:useLocalDpi xmlns:a14="http://schemas.microsoft.com/office/drawing/2010/main" val="0"/>
                        </a:ext>
                      </a:extLst>
                    </a:blip>
                    <a:srcRect l="-40124" t="-1" r="100000" b="-3627"/>
                    <a:stretch/>
                  </pic:blipFill>
                  <pic:spPr bwMode="auto">
                    <a:xfrm>
                      <a:off x="0" y="0"/>
                      <a:ext cx="415290" cy="510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r w:rsidR="00E6251A">
      <w:rPr>
        <w:noProof/>
        <w:lang w:eastAsia="de-DE"/>
      </w:rPr>
      <mc:AlternateContent>
        <mc:Choice Requires="wps">
          <w:drawing>
            <wp:anchor distT="0" distB="0" distL="114300" distR="114300" simplePos="0" relativeHeight="251663360" behindDoc="0" locked="0" layoutInCell="1" allowOverlap="1" wp14:anchorId="020501B7" wp14:editId="151F7491">
              <wp:simplePos x="0" y="0"/>
              <wp:positionH relativeFrom="column">
                <wp:posOffset>-142875</wp:posOffset>
              </wp:positionH>
              <wp:positionV relativeFrom="paragraph">
                <wp:posOffset>19050</wp:posOffset>
              </wp:positionV>
              <wp:extent cx="3657600" cy="499110"/>
              <wp:effectExtent l="0" t="0" r="0" b="0"/>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99110"/>
                      </a:xfrm>
                      <a:prstGeom prst="rect">
                        <a:avLst/>
                      </a:prstGeom>
                      <a:noFill/>
                      <a:ln w="9525">
                        <a:noFill/>
                        <a:miter lim="800000"/>
                        <a:headEnd/>
                        <a:tailEnd/>
                      </a:ln>
                    </wps:spPr>
                    <wps:txbx>
                      <w:txbxContent>
                        <w:p w14:paraId="010CDCD5" w14:textId="77777777" w:rsidR="00E6251A" w:rsidRPr="00303E23" w:rsidRDefault="00E6251A" w:rsidP="00E6251A">
                          <w:pPr>
                            <w:rPr>
                              <w:rFonts w:ascii="DINPro-Medium" w:hAnsi="DINPro-Medium" w:cs="DINPro-Medium"/>
                              <w:caps/>
                              <w:color w:val="808080"/>
                              <w:sz w:val="48"/>
                              <w:szCs w:val="48"/>
                            </w:rPr>
                          </w:pPr>
                          <w:r w:rsidRPr="00303E23">
                            <w:rPr>
                              <w:rFonts w:ascii="DINPro-Medium" w:hAnsi="DINPro-Medium" w:cs="DINPro-Medium"/>
                              <w:caps/>
                              <w:color w:val="808080"/>
                              <w:sz w:val="48"/>
                              <w:szCs w:val="48"/>
                            </w:rPr>
                            <w:t>PRESS</w:t>
                          </w:r>
                          <w:r w:rsidR="00303E23" w:rsidRPr="00303E23">
                            <w:rPr>
                              <w:rFonts w:ascii="DINPro-Medium" w:hAnsi="DINPro-Medium" w:cs="DINPro-Medium"/>
                              <w:caps/>
                              <w:color w:val="808080"/>
                              <w:sz w:val="48"/>
                              <w:szCs w:val="48"/>
                            </w:rPr>
                            <w:t xml:space="preserve"> RELEASE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0501B7" id="_x0000_t202" coordsize="21600,21600" o:spt="202" path="m,l,21600r21600,l21600,xe">
              <v:stroke joinstyle="miter"/>
              <v:path gradientshapeok="t" o:connecttype="rect"/>
            </v:shapetype>
            <v:shape id="Textfeld 292" o:spid="_x0000_s1033" type="#_x0000_t202" style="position:absolute;margin-left:-11.25pt;margin-top:1.5pt;width:4in;height:3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" filled="f" stroked="f">
              <v:textbox>
                <w:txbxContent>
                  <w:p w14:paraId="010CDCD5" w14:textId="77777777" w:rsidR="00E6251A" w:rsidRPr="00303E23" w:rsidRDefault="00E6251A" w:rsidP="00E6251A">
                    <w:pPr>
                      <w:rPr>
                        <w:rFonts w:ascii="DINPro-Medium" w:hAnsi="DINPro-Medium" w:cs="DINPro-Medium"/>
                        <w:caps/>
                        <w:color w:val="808080"/>
                        <w:sz w:val="48"/>
                        <w:szCs w:val="48"/>
                      </w:rPr>
                    </w:pPr>
                    <w:r w:rsidRPr="00303E23">
                      <w:rPr>
                        <w:rFonts w:ascii="DINPro-Medium" w:hAnsi="DINPro-Medium" w:cs="DINPro-Medium"/>
                        <w:caps/>
                        <w:color w:val="808080"/>
                        <w:sz w:val="48"/>
                        <w:szCs w:val="48"/>
                      </w:rPr>
                      <w:t>PRESS</w:t>
                    </w:r>
                    <w:r w:rsidR="00303E23" w:rsidRPr="00303E23">
                      <w:rPr>
                        <w:rFonts w:ascii="DINPro-Medium" w:hAnsi="DINPro-Medium" w:cs="DINPro-Medium"/>
                        <w:caps/>
                        <w:color w:val="808080"/>
                        <w:sz w:val="48"/>
                        <w:szCs w:val="48"/>
                      </w:rPr>
                      <w:t xml:space="preserve"> RELEASE</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A03F" w14:textId="77777777" w:rsidR="0029596B" w:rsidRPr="00A551EC" w:rsidRDefault="0056625E" w:rsidP="00E471E3">
    <w:pPr>
      <w:pStyle w:val="Kopfzeile"/>
      <w:tabs>
        <w:tab w:val="clear" w:pos="4536"/>
        <w:tab w:val="clear" w:pos="9072"/>
        <w:tab w:val="left" w:pos="9781"/>
      </w:tabs>
      <w:ind w:right="-1986"/>
    </w:pPr>
    <w:r w:rsidRPr="0088223E">
      <w:rPr>
        <w:noProof/>
        <w:lang w:eastAsia="de-DE"/>
      </w:rPr>
      <w:drawing>
        <wp:anchor distT="0" distB="0" distL="114300" distR="114300" simplePos="0" relativeHeight="251679744" behindDoc="0" locked="0" layoutInCell="1" allowOverlap="1" wp14:anchorId="656875F8" wp14:editId="7382A8E5">
          <wp:simplePos x="0" y="0"/>
          <wp:positionH relativeFrom="margin">
            <wp:posOffset>4025265</wp:posOffset>
          </wp:positionH>
          <wp:positionV relativeFrom="paragraph">
            <wp:posOffset>141358</wp:posOffset>
          </wp:positionV>
          <wp:extent cx="2088515" cy="695325"/>
          <wp:effectExtent l="0" t="0" r="6985" b="9525"/>
          <wp:wrapNone/>
          <wp:docPr id="15" name="Grafik 15"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515" cy="695325"/>
                  </a:xfrm>
                  <a:prstGeom prst="rect">
                    <a:avLst/>
                  </a:prstGeom>
                  <a:noFill/>
                  <a:ln>
                    <a:noFill/>
                  </a:ln>
                </pic:spPr>
              </pic:pic>
            </a:graphicData>
          </a:graphic>
          <wp14:sizeRelH relativeFrom="page">
            <wp14:pctWidth>0</wp14:pctWidth>
          </wp14:sizeRelH>
          <wp14:sizeRelV relativeFrom="page">
            <wp14:pctHeight>0</wp14:pctHeight>
          </wp14:sizeRelV>
        </wp:anchor>
      </w:drawing>
    </w:r>
    <w:del w:id="2" w:author="Reichert, Carmen" w:date="2019-02-20T11:42:00Z">
      <w:r w:rsidR="00E471E3" w:rsidDel="0056625E">
        <w:rPr>
          <w:noProof/>
          <w:lang w:eastAsia="de-DE"/>
        </w:rPr>
        <w:drawing>
          <wp:anchor distT="0" distB="0" distL="114300" distR="114300" simplePos="0" relativeHeight="251677696" behindDoc="0" locked="0" layoutInCell="1" allowOverlap="1" wp14:anchorId="7696586B" wp14:editId="00CAEB33">
            <wp:simplePos x="0" y="0"/>
            <wp:positionH relativeFrom="page">
              <wp:posOffset>4312525</wp:posOffset>
            </wp:positionH>
            <wp:positionV relativeFrom="page">
              <wp:posOffset>427512</wp:posOffset>
            </wp:positionV>
            <wp:extent cx="45719" cy="89979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1612" t="4926" r="100000" b="6836"/>
                    <a:stretch/>
                  </pic:blipFill>
                  <pic:spPr bwMode="auto">
                    <a:xfrm>
                      <a:off x="0" y="0"/>
                      <a:ext cx="45729" cy="90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r w:rsidR="00A551EC">
      <w:rPr>
        <w:noProof/>
        <w:lang w:eastAsia="de-DE"/>
      </w:rPr>
      <mc:AlternateContent>
        <mc:Choice Requires="wps">
          <w:drawing>
            <wp:anchor distT="0" distB="0" distL="114300" distR="114300" simplePos="0" relativeHeight="251668480" behindDoc="0" locked="0" layoutInCell="1" allowOverlap="1" wp14:anchorId="03ADAD6B" wp14:editId="38E28397">
              <wp:simplePos x="0" y="0"/>
              <wp:positionH relativeFrom="column">
                <wp:posOffset>-94310</wp:posOffset>
              </wp:positionH>
              <wp:positionV relativeFrom="paragraph">
                <wp:posOffset>1328420</wp:posOffset>
              </wp:positionV>
              <wp:extent cx="5095875" cy="480695"/>
              <wp:effectExtent l="0" t="0" r="0" b="63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80695"/>
                      </a:xfrm>
                      <a:prstGeom prst="rect">
                        <a:avLst/>
                      </a:prstGeom>
                      <a:noFill/>
                      <a:ln w="9525">
                        <a:noFill/>
                        <a:miter lim="800000"/>
                        <a:headEnd/>
                        <a:tailEnd/>
                      </a:ln>
                    </wps:spPr>
                    <wps:txbx>
                      <w:txbxContent>
                        <w:p w14:paraId="25C2470D" w14:textId="77777777"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ADAD6B" id="_x0000_t202" coordsize="21600,21600" o:spt="202" path="m,l,21600r21600,l21600,xe">
              <v:stroke joinstyle="miter"/>
              <v:path gradientshapeok="t" o:connecttype="rect"/>
            </v:shapetype>
            <v:shape id="Textfeld 8" o:spid="_x0000_s1035" type="#_x0000_t202" style="position:absolute;margin-left:-7.45pt;margin-top:104.6pt;width:401.25pt;height:37.8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" filled="f" stroked="f">
              <v:textbox style="mso-fit-shape-to-text:t">
                <w:txbxContent>
                  <w:p w14:paraId="25C2470D" w14:textId="77777777"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023932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1.25pt" o:bullet="t">
        <v:imagedata r:id="rId1" o:title="Gray Bullet"/>
      </v:shape>
    </w:pict>
  </w:numPicBullet>
  <w:numPicBullet w:numPicBulletId="1">
    <w:pict>
      <v:shape id="_x0000_i1027" type="#_x0000_t75" style="width:237.75pt;height:188.25pt" o:bullet="t">
        <v:imagedata r:id="rId2" o:title="clip_image001"/>
      </v:shape>
    </w:pict>
  </w:numPicBullet>
  <w:abstractNum w:abstractNumId="0" w15:restartNumberingAfterBreak="0">
    <w:nsid w:val="05217E9E"/>
    <w:multiLevelType w:val="hybridMultilevel"/>
    <w:tmpl w:val="2C2039D2"/>
    <w:lvl w:ilvl="0" w:tplc="463A8EC0">
      <w:start w:val="1"/>
      <w:numFmt w:val="bullet"/>
      <w:lvlText w:val=""/>
      <w:lvlPicBulletId w:val="0"/>
      <w:lvlJc w:val="left"/>
      <w:pPr>
        <w:tabs>
          <w:tab w:val="num" w:pos="10646"/>
        </w:tabs>
        <w:ind w:left="10646" w:hanging="360"/>
      </w:pPr>
      <w:rPr>
        <w:rFonts w:ascii="Symbol" w:hAnsi="Symbol" w:hint="default"/>
        <w:color w:val="auto"/>
      </w:rPr>
    </w:lvl>
    <w:lvl w:ilvl="1" w:tplc="04070003">
      <w:start w:val="1"/>
      <w:numFmt w:val="bullet"/>
      <w:lvlText w:val="o"/>
      <w:lvlJc w:val="left"/>
      <w:pPr>
        <w:tabs>
          <w:tab w:val="num" w:pos="11366"/>
        </w:tabs>
        <w:ind w:left="11366" w:hanging="360"/>
      </w:pPr>
      <w:rPr>
        <w:rFonts w:ascii="Courier New" w:hAnsi="Courier New" w:cs="Courier New" w:hint="default"/>
      </w:rPr>
    </w:lvl>
    <w:lvl w:ilvl="2" w:tplc="04070005" w:tentative="1">
      <w:start w:val="1"/>
      <w:numFmt w:val="bullet"/>
      <w:lvlText w:val=""/>
      <w:lvlJc w:val="left"/>
      <w:pPr>
        <w:tabs>
          <w:tab w:val="num" w:pos="12086"/>
        </w:tabs>
        <w:ind w:left="12086" w:hanging="360"/>
      </w:pPr>
      <w:rPr>
        <w:rFonts w:ascii="Wingdings" w:hAnsi="Wingdings" w:hint="default"/>
      </w:rPr>
    </w:lvl>
    <w:lvl w:ilvl="3" w:tplc="04070001" w:tentative="1">
      <w:start w:val="1"/>
      <w:numFmt w:val="bullet"/>
      <w:lvlText w:val=""/>
      <w:lvlJc w:val="left"/>
      <w:pPr>
        <w:tabs>
          <w:tab w:val="num" w:pos="12806"/>
        </w:tabs>
        <w:ind w:left="12806" w:hanging="360"/>
      </w:pPr>
      <w:rPr>
        <w:rFonts w:ascii="Symbol" w:hAnsi="Symbol" w:hint="default"/>
      </w:rPr>
    </w:lvl>
    <w:lvl w:ilvl="4" w:tplc="04070003" w:tentative="1">
      <w:start w:val="1"/>
      <w:numFmt w:val="bullet"/>
      <w:lvlText w:val="o"/>
      <w:lvlJc w:val="left"/>
      <w:pPr>
        <w:tabs>
          <w:tab w:val="num" w:pos="13526"/>
        </w:tabs>
        <w:ind w:left="13526" w:hanging="360"/>
      </w:pPr>
      <w:rPr>
        <w:rFonts w:ascii="Courier New" w:hAnsi="Courier New" w:cs="Courier New" w:hint="default"/>
      </w:rPr>
    </w:lvl>
    <w:lvl w:ilvl="5" w:tplc="04070005" w:tentative="1">
      <w:start w:val="1"/>
      <w:numFmt w:val="bullet"/>
      <w:lvlText w:val=""/>
      <w:lvlJc w:val="left"/>
      <w:pPr>
        <w:tabs>
          <w:tab w:val="num" w:pos="14246"/>
        </w:tabs>
        <w:ind w:left="14246" w:hanging="360"/>
      </w:pPr>
      <w:rPr>
        <w:rFonts w:ascii="Wingdings" w:hAnsi="Wingdings" w:hint="default"/>
      </w:rPr>
    </w:lvl>
    <w:lvl w:ilvl="6" w:tplc="04070001" w:tentative="1">
      <w:start w:val="1"/>
      <w:numFmt w:val="bullet"/>
      <w:lvlText w:val=""/>
      <w:lvlJc w:val="left"/>
      <w:pPr>
        <w:tabs>
          <w:tab w:val="num" w:pos="14966"/>
        </w:tabs>
        <w:ind w:left="14966" w:hanging="360"/>
      </w:pPr>
      <w:rPr>
        <w:rFonts w:ascii="Symbol" w:hAnsi="Symbol" w:hint="default"/>
      </w:rPr>
    </w:lvl>
    <w:lvl w:ilvl="7" w:tplc="04070003" w:tentative="1">
      <w:start w:val="1"/>
      <w:numFmt w:val="bullet"/>
      <w:lvlText w:val="o"/>
      <w:lvlJc w:val="left"/>
      <w:pPr>
        <w:tabs>
          <w:tab w:val="num" w:pos="15686"/>
        </w:tabs>
        <w:ind w:left="15686" w:hanging="360"/>
      </w:pPr>
      <w:rPr>
        <w:rFonts w:ascii="Courier New" w:hAnsi="Courier New" w:cs="Courier New" w:hint="default"/>
      </w:rPr>
    </w:lvl>
    <w:lvl w:ilvl="8" w:tplc="04070005" w:tentative="1">
      <w:start w:val="1"/>
      <w:numFmt w:val="bullet"/>
      <w:lvlText w:val=""/>
      <w:lvlJc w:val="left"/>
      <w:pPr>
        <w:tabs>
          <w:tab w:val="num" w:pos="16406"/>
        </w:tabs>
        <w:ind w:left="16406" w:hanging="360"/>
      </w:pPr>
      <w:rPr>
        <w:rFonts w:ascii="Wingdings" w:hAnsi="Wingdings" w:hint="default"/>
      </w:rPr>
    </w:lvl>
  </w:abstractNum>
  <w:abstractNum w:abstractNumId="1" w15:restartNumberingAfterBreak="0">
    <w:nsid w:val="224736BB"/>
    <w:multiLevelType w:val="hybridMultilevel"/>
    <w:tmpl w:val="E22086B6"/>
    <w:lvl w:ilvl="0" w:tplc="208272D8">
      <w:start w:val="1"/>
      <w:numFmt w:val="bullet"/>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36243F29"/>
    <w:multiLevelType w:val="hybridMultilevel"/>
    <w:tmpl w:val="A86CEA5E"/>
    <w:lvl w:ilvl="0" w:tplc="463A8EC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2265D29"/>
    <w:multiLevelType w:val="hybridMultilevel"/>
    <w:tmpl w:val="0DF005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ichert, Carmen">
    <w15:presenceInfo w15:providerId="AD" w15:userId="S-1-5-21-3492105315-3453138549-3869013523-167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BDB"/>
    <w:rsid w:val="0000038D"/>
    <w:rsid w:val="000039E8"/>
    <w:rsid w:val="00044D2C"/>
    <w:rsid w:val="0009799E"/>
    <w:rsid w:val="000C27AD"/>
    <w:rsid w:val="000F6EA2"/>
    <w:rsid w:val="00125BDB"/>
    <w:rsid w:val="00184629"/>
    <w:rsid w:val="00186B29"/>
    <w:rsid w:val="001C268A"/>
    <w:rsid w:val="001F6621"/>
    <w:rsid w:val="00232021"/>
    <w:rsid w:val="0027761F"/>
    <w:rsid w:val="002855C9"/>
    <w:rsid w:val="0029596B"/>
    <w:rsid w:val="002A1BD6"/>
    <w:rsid w:val="002F02E0"/>
    <w:rsid w:val="00303E23"/>
    <w:rsid w:val="00352158"/>
    <w:rsid w:val="00384A94"/>
    <w:rsid w:val="003852C3"/>
    <w:rsid w:val="003947ED"/>
    <w:rsid w:val="003A0443"/>
    <w:rsid w:val="00433759"/>
    <w:rsid w:val="0047538F"/>
    <w:rsid w:val="004812C6"/>
    <w:rsid w:val="004961E7"/>
    <w:rsid w:val="004B4DF4"/>
    <w:rsid w:val="00504AEC"/>
    <w:rsid w:val="005230E4"/>
    <w:rsid w:val="0056625E"/>
    <w:rsid w:val="005832F1"/>
    <w:rsid w:val="005B02D8"/>
    <w:rsid w:val="005B0532"/>
    <w:rsid w:val="005C44AB"/>
    <w:rsid w:val="005C6D0F"/>
    <w:rsid w:val="005C6D5E"/>
    <w:rsid w:val="005D6EE2"/>
    <w:rsid w:val="00606337"/>
    <w:rsid w:val="006105B5"/>
    <w:rsid w:val="006469AF"/>
    <w:rsid w:val="006758F2"/>
    <w:rsid w:val="006C3BEC"/>
    <w:rsid w:val="006D19C8"/>
    <w:rsid w:val="006E385E"/>
    <w:rsid w:val="007310AE"/>
    <w:rsid w:val="00756A7E"/>
    <w:rsid w:val="007D035B"/>
    <w:rsid w:val="00803939"/>
    <w:rsid w:val="00820A0B"/>
    <w:rsid w:val="00857BB1"/>
    <w:rsid w:val="008709CF"/>
    <w:rsid w:val="00871EFB"/>
    <w:rsid w:val="0088326F"/>
    <w:rsid w:val="008C54C3"/>
    <w:rsid w:val="008E2381"/>
    <w:rsid w:val="008F1A7A"/>
    <w:rsid w:val="00906D73"/>
    <w:rsid w:val="00916382"/>
    <w:rsid w:val="0091647F"/>
    <w:rsid w:val="00917475"/>
    <w:rsid w:val="009400DB"/>
    <w:rsid w:val="0095212C"/>
    <w:rsid w:val="009772A3"/>
    <w:rsid w:val="00990CF8"/>
    <w:rsid w:val="009C2412"/>
    <w:rsid w:val="00A03438"/>
    <w:rsid w:val="00A551EC"/>
    <w:rsid w:val="00A60AF4"/>
    <w:rsid w:val="00A61884"/>
    <w:rsid w:val="00A72E3C"/>
    <w:rsid w:val="00A821A7"/>
    <w:rsid w:val="00AA5062"/>
    <w:rsid w:val="00AF0E3D"/>
    <w:rsid w:val="00B018BE"/>
    <w:rsid w:val="00B341F8"/>
    <w:rsid w:val="00B76C6C"/>
    <w:rsid w:val="00BB5939"/>
    <w:rsid w:val="00BC5EB2"/>
    <w:rsid w:val="00BE48B4"/>
    <w:rsid w:val="00BF2FBF"/>
    <w:rsid w:val="00C76B92"/>
    <w:rsid w:val="00C8157B"/>
    <w:rsid w:val="00CC39A3"/>
    <w:rsid w:val="00CF3260"/>
    <w:rsid w:val="00D02C5F"/>
    <w:rsid w:val="00D55A0F"/>
    <w:rsid w:val="00DB231C"/>
    <w:rsid w:val="00DC74E8"/>
    <w:rsid w:val="00DD1F96"/>
    <w:rsid w:val="00DE6B02"/>
    <w:rsid w:val="00E23369"/>
    <w:rsid w:val="00E471E3"/>
    <w:rsid w:val="00E6251A"/>
    <w:rsid w:val="00E63D6D"/>
    <w:rsid w:val="00E735C1"/>
    <w:rsid w:val="00E97E09"/>
    <w:rsid w:val="00EB61D9"/>
    <w:rsid w:val="00ED0468"/>
    <w:rsid w:val="00F563A1"/>
    <w:rsid w:val="00F9412D"/>
    <w:rsid w:val="00FA424F"/>
    <w:rsid w:val="00FE66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F1DC8"/>
  <w15:docId w15:val="{792B9670-7342-48EC-B8E0-288D918E6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02E0"/>
    <w:pPr>
      <w:ind w:left="720"/>
      <w:contextualSpacing/>
    </w:pPr>
  </w:style>
  <w:style w:type="paragraph" w:styleId="Kopfzeile">
    <w:name w:val="header"/>
    <w:basedOn w:val="Standard"/>
    <w:link w:val="KopfzeileZchn"/>
    <w:uiPriority w:val="99"/>
    <w:unhideWhenUsed/>
    <w:rsid w:val="005832F1"/>
    <w:pPr>
      <w:tabs>
        <w:tab w:val="center" w:pos="4536"/>
        <w:tab w:val="right" w:pos="9072"/>
      </w:tabs>
    </w:pPr>
  </w:style>
  <w:style w:type="character" w:customStyle="1" w:styleId="KopfzeileZchn">
    <w:name w:val="Kopfzeile Zchn"/>
    <w:basedOn w:val="Absatz-Standardschriftart"/>
    <w:link w:val="Kopfzeile"/>
    <w:uiPriority w:val="99"/>
    <w:rsid w:val="005832F1"/>
  </w:style>
  <w:style w:type="paragraph" w:styleId="Fuzeile">
    <w:name w:val="footer"/>
    <w:basedOn w:val="Standard"/>
    <w:link w:val="FuzeileZchn"/>
    <w:uiPriority w:val="99"/>
    <w:unhideWhenUsed/>
    <w:rsid w:val="005832F1"/>
    <w:pPr>
      <w:tabs>
        <w:tab w:val="center" w:pos="4536"/>
        <w:tab w:val="right" w:pos="9072"/>
      </w:tabs>
    </w:pPr>
  </w:style>
  <w:style w:type="character" w:customStyle="1" w:styleId="FuzeileZchn">
    <w:name w:val="Fußzeile Zchn"/>
    <w:basedOn w:val="Absatz-Standardschriftart"/>
    <w:link w:val="Fuzeile"/>
    <w:uiPriority w:val="99"/>
    <w:rsid w:val="005832F1"/>
  </w:style>
  <w:style w:type="character" w:styleId="Hyperlink">
    <w:name w:val="Hyperlink"/>
    <w:uiPriority w:val="99"/>
    <w:rsid w:val="0029596B"/>
    <w:rPr>
      <w:color w:val="0000FF"/>
      <w:u w:val="single"/>
    </w:rPr>
  </w:style>
  <w:style w:type="character" w:styleId="BesuchterLink">
    <w:name w:val="FollowedHyperlink"/>
    <w:basedOn w:val="Absatz-Standardschriftart"/>
    <w:uiPriority w:val="99"/>
    <w:semiHidden/>
    <w:unhideWhenUsed/>
    <w:rsid w:val="00232021"/>
    <w:rPr>
      <w:color w:val="800080" w:themeColor="followedHyperlink"/>
      <w:u w:val="single"/>
    </w:rPr>
  </w:style>
  <w:style w:type="paragraph" w:styleId="Sprechblasentext">
    <w:name w:val="Balloon Text"/>
    <w:basedOn w:val="Standard"/>
    <w:link w:val="SprechblasentextZchn"/>
    <w:uiPriority w:val="99"/>
    <w:semiHidden/>
    <w:unhideWhenUsed/>
    <w:rsid w:val="00C76B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6B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group.com/en/investor-relations/service/glossar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rpcom@durr.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Downloads\D&#220;RR%20PM_Vorlage%20EN%20(Stand%205.8.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9697A3"/>
      </a:dk2>
      <a:lt2>
        <a:srgbClr val="00488E"/>
      </a:lt2>
      <a:accent1>
        <a:srgbClr val="96BFD2"/>
      </a:accent1>
      <a:accent2>
        <a:srgbClr val="446482"/>
      </a:accent2>
      <a:accent3>
        <a:srgbClr val="B0B1BA"/>
      </a:accent3>
      <a:accent4>
        <a:srgbClr val="4076AA"/>
      </a:accent4>
      <a:accent5>
        <a:srgbClr val="B1CFDE"/>
      </a:accent5>
      <a:accent6>
        <a:srgbClr val="738BA1"/>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Duerr Corporate Color Blue 50%">
      <a:srgbClr val="80A3C6"/>
    </a:custClr>
    <a:custClr name="Duerr Corporate Color Blue 25%">
      <a:srgbClr val="BFD1E3"/>
    </a:custClr>
    <a:custClr name="Duerr Corporate Color Blue 10%">
      <a:srgbClr val="E5EDF4"/>
    </a:custClr>
    <a:custClr name="Duerr Corporate Color Ice-Blue 50%">
      <a:srgbClr val="CADFE8"/>
    </a:custClr>
    <a:custClr name="Duerr Corporate Color Ice-Blue 25%">
      <a:srgbClr val="E5EFF4"/>
    </a:custClr>
    <a:custClr name="Duerr Corporate Color Ice-Blue 10%">
      <a:srgbClr val="F4F9FA"/>
    </a:custClr>
    <a:custClr name="Duerr Corporate Color Grey 50%">
      <a:srgbClr val="CACBD1"/>
    </a:custClr>
    <a:custClr name="Duerr Corporate Color Grey 25%">
      <a:srgbClr val="E5E5E8"/>
    </a:custClr>
    <a:custClr name="Duerr Corporate Color Grey 10%">
      <a:srgbClr val="F4F5F6"/>
    </a:custClr>
    <a:custClr name="Duerr Corporate Color Grey-Blue 50%">
      <a:srgbClr val="A1B1C0"/>
    </a:custClr>
    <a:custClr name="Duerr Corporate Color Grey-Blue 25%">
      <a:srgbClr val="D0D8E0"/>
    </a:custClr>
    <a:custClr name="Duerr Corporate Color Grey-Blue 10%">
      <a:srgbClr val="ECEEF1"/>
    </a:custClr>
    <a:custClr name="Duerr Corporate Color Yellow">
      <a:srgbClr val="FFCC00"/>
    </a:custClr>
    <a:custClr name="Duerr Corporate Color Red">
      <a:srgbClr val="B6101D"/>
    </a:custClr>
    <a:custClr name="Duerr Corporate Color Light Green">
      <a:srgbClr val="B1C800"/>
    </a:custClr>
  </a:custClrLst>
</a:theme>
</file>

<file path=docProps/app.xml><?xml version="1.0" encoding="utf-8"?>
<Properties xmlns="http://schemas.openxmlformats.org/officeDocument/2006/extended-properties" xmlns:vt="http://schemas.openxmlformats.org/officeDocument/2006/docPropsVTypes">
  <Template>DÜRR PM_Vorlage EN (Stand 5.8.19).dotx</Template>
  <TotalTime>0</TotalTime>
  <Pages>5</Pages>
  <Words>1235</Words>
  <Characters>7785</Characters>
  <Application>Microsoft Office Word</Application>
  <DocSecurity>0</DocSecurity>
  <Lines>64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Dürr AG</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Roth, Kristin</cp:lastModifiedBy>
  <cp:revision>9</cp:revision>
  <dcterms:created xsi:type="dcterms:W3CDTF">2020-02-25T13:26:00Z</dcterms:created>
  <dcterms:modified xsi:type="dcterms:W3CDTF">2020-02-28T07:12:00Z</dcterms:modified>
</cp:coreProperties>
</file>