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114BB" w14:textId="77777777" w:rsidR="00E6251A" w:rsidRDefault="00B018BE"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69504" behindDoc="0" locked="0" layoutInCell="1" allowOverlap="1" wp14:anchorId="7D56B12B" wp14:editId="01D7CCEA">
                <wp:simplePos x="0" y="0"/>
                <wp:positionH relativeFrom="column">
                  <wp:posOffset>-574848</wp:posOffset>
                </wp:positionH>
                <wp:positionV relativeFrom="paragraph">
                  <wp:posOffset>-241994</wp:posOffset>
                </wp:positionV>
                <wp:extent cx="6949786" cy="1918855"/>
                <wp:effectExtent l="0" t="0" r="0" b="5715"/>
                <wp:wrapNone/>
                <wp:docPr id="6" name="Textfeld 6"/>
                <wp:cNvGraphicFramePr/>
                <a:graphic xmlns:a="http://schemas.openxmlformats.org/drawingml/2006/main">
                  <a:graphicData uri="http://schemas.microsoft.com/office/word/2010/wordprocessingShape">
                    <wps:wsp>
                      <wps:cNvSpPr txBox="1"/>
                      <wps:spPr>
                        <a:xfrm>
                          <a:off x="0" y="0"/>
                          <a:ext cx="6949786" cy="19188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FCBEC5" w14:textId="77777777" w:rsidR="00B018BE" w:rsidRPr="00B018BE" w:rsidRDefault="00B018BE" w:rsidP="00B018BE">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56B12B" id="_x0000_t202" coordsize="21600,21600" o:spt="202" path="m,l,21600r21600,l21600,xe">
                <v:stroke joinstyle="miter"/>
                <v:path gradientshapeok="t" o:connecttype="rect"/>
              </v:shapetype>
              <v:shape id="Textfeld 6" o:spid="_x0000_s1026" type="#_x0000_t202" style="position:absolute;left:0;text-align:left;margin-left:-45.25pt;margin-top:-19.05pt;width:547.25pt;height:151.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" filled="f" stroked="f" strokeweight=".5pt">
                <v:textbox>
                  <w:txbxContent>
                    <w:p w14:paraId="62FCBEC5" w14:textId="77777777" w:rsidR="00B018BE" w:rsidRPr="00B018BE" w:rsidRDefault="00B018BE" w:rsidP="00B018BE">
                      <w:pPr>
                        <w:rPr>
                          <w:color w:val="FFFFFF" w:themeColor="background1"/>
                        </w:rPr>
                      </w:pPr>
                    </w:p>
                  </w:txbxContent>
                </v:textbox>
              </v:shape>
            </w:pict>
          </mc:Fallback>
        </mc:AlternateContent>
      </w:r>
      <w:r w:rsidR="00184629">
        <w:rPr>
          <w:noProof/>
          <w:lang w:eastAsia="de-DE"/>
        </w:rPr>
        <mc:AlternateContent>
          <mc:Choice Requires="wpg">
            <w:drawing>
              <wp:anchor distT="0" distB="0" distL="114300" distR="114300" simplePos="0" relativeHeight="251662336" behindDoc="0" locked="0" layoutInCell="1" allowOverlap="1" wp14:anchorId="4EDCDE16" wp14:editId="0A40CADD">
                <wp:simplePos x="0" y="0"/>
                <wp:positionH relativeFrom="column">
                  <wp:posOffset>-572135</wp:posOffset>
                </wp:positionH>
                <wp:positionV relativeFrom="paragraph">
                  <wp:posOffset>99753</wp:posOffset>
                </wp:positionV>
                <wp:extent cx="6808470" cy="1194435"/>
                <wp:effectExtent l="0" t="0" r="0" b="571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8470" cy="1194435"/>
                          <a:chOff x="480" y="2652"/>
                          <a:chExt cx="10722" cy="1881"/>
                        </a:xfrm>
                      </wpg:grpSpPr>
                      <wps:wsp>
                        <wps:cNvPr id="2" name="Flussdiagramm: Prozess 3"/>
                        <wps:cNvSpPr>
                          <a:spLocks noChangeArrowheads="1"/>
                        </wps:cNvSpPr>
                        <wps:spPr bwMode="auto">
                          <a:xfrm>
                            <a:off x="480" y="2652"/>
                            <a:ext cx="10719" cy="346"/>
                          </a:xfrm>
                          <a:prstGeom prst="flowChartProcess">
                            <a:avLst/>
                          </a:prstGeom>
                          <a:solidFill>
                            <a:srgbClr val="9697A3">
                              <a:alpha val="74901"/>
                            </a:srgbClr>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582F42FC" w14:textId="77777777" w:rsidR="00E6251A" w:rsidRDefault="00E6251A" w:rsidP="00E6251A"/>
                          </w:txbxContent>
                        </wps:txbx>
                        <wps:bodyPr rot="0" vert="horz" wrap="square" lIns="91440" tIns="45720" rIns="91440" bIns="45720" anchor="ctr" anchorCtr="0" upright="1">
                          <a:noAutofit/>
                        </wps:bodyPr>
                      </wps:wsp>
                      <wps:wsp>
                        <wps:cNvPr id="3" name="Rechtwinkliges Dreieck 4"/>
                        <wps:cNvSpPr>
                          <a:spLocks noChangeArrowheads="1"/>
                        </wps:cNvSpPr>
                        <wps:spPr bwMode="auto">
                          <a:xfrm rot="5400000">
                            <a:off x="10799" y="4130"/>
                            <a:ext cx="411" cy="395"/>
                          </a:xfrm>
                          <a:prstGeom prst="rtTriangle">
                            <a:avLst/>
                          </a:prstGeom>
                          <a:solidFill>
                            <a:srgbClr val="446482"/>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5F87784A" w14:textId="77777777" w:rsidR="00E6251A" w:rsidRDefault="00E6251A" w:rsidP="00E6251A"/>
                          </w:txbxContent>
                        </wps:txbx>
                        <wps:bodyPr rot="0" vert="horz" wrap="square" lIns="91440" tIns="45720" rIns="91440" bIns="45720" anchor="ctr" anchorCtr="0" upright="1">
                          <a:noAutofit/>
                        </wps:bodyPr>
                      </wps:wsp>
                      <wps:wsp>
                        <wps:cNvPr id="4" name="Rechteck 5"/>
                        <wps:cNvSpPr>
                          <a:spLocks noChangeArrowheads="1"/>
                        </wps:cNvSpPr>
                        <wps:spPr bwMode="auto">
                          <a:xfrm>
                            <a:off x="487" y="4098"/>
                            <a:ext cx="10320" cy="419"/>
                          </a:xfrm>
                          <a:prstGeom prst="rect">
                            <a:avLst/>
                          </a:prstGeom>
                          <a:gradFill rotWithShape="0">
                            <a:gsLst>
                              <a:gs pos="0">
                                <a:srgbClr val="96BFD2">
                                  <a:alpha val="50000"/>
                                </a:srgbClr>
                              </a:gs>
                              <a:gs pos="45000">
                                <a:srgbClr val="96BFD2">
                                  <a:alpha val="27500"/>
                                </a:srgbClr>
                              </a:gs>
                              <a:gs pos="100000">
                                <a:srgbClr val="96BFD2">
                                  <a:alpha val="0"/>
                                </a:srgbClr>
                              </a:gs>
                            </a:gsLst>
                            <a:lin ang="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0FB498C2" w14:textId="77777777" w:rsidR="00E6251A" w:rsidRDefault="00E6251A" w:rsidP="00E6251A"/>
                          </w:txbxContent>
                        </wps:txbx>
                        <wps:bodyPr rot="0" vert="horz" wrap="square" lIns="91440" tIns="45720" rIns="91440" bIns="45720" anchor="ctr" anchorCtr="0" upright="1">
                          <a:noAutofit/>
                        </wps:bodyPr>
                      </wps:wsp>
                      <wps:wsp>
                        <wps:cNvPr id="5" name="Flussdiagramm: Prozess 2"/>
                        <wps:cNvSpPr>
                          <a:spLocks noChangeArrowheads="1"/>
                        </wps:cNvSpPr>
                        <wps:spPr bwMode="auto">
                          <a:xfrm>
                            <a:off x="480" y="2997"/>
                            <a:ext cx="10719" cy="1140"/>
                          </a:xfrm>
                          <a:prstGeom prst="flowChartProcess">
                            <a:avLst/>
                          </a:prstGeom>
                          <a:gradFill rotWithShape="1">
                            <a:gsLst>
                              <a:gs pos="0">
                                <a:srgbClr val="96BFD2"/>
                              </a:gs>
                              <a:gs pos="13000">
                                <a:srgbClr val="5C7E98"/>
                              </a:gs>
                              <a:gs pos="27000">
                                <a:srgbClr val="446482"/>
                              </a:gs>
                              <a:gs pos="57001">
                                <a:srgbClr val="577994"/>
                              </a:gs>
                              <a:gs pos="100000">
                                <a:srgbClr val="96BFD2"/>
                              </a:gs>
                            </a:gsLst>
                            <a:lin ang="1800000"/>
                          </a:gra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14:paraId="3F48B82C" w14:textId="77777777" w:rsidR="00E6251A" w:rsidRDefault="00E6251A" w:rsidP="00E6251A"/>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DCDE16" id="Gruppieren 1" o:spid="_x0000_s1027" style="position:absolute;left:0;text-align:left;margin-left:-45.05pt;margin-top:7.85pt;width:536.1pt;height:94.05pt;z-index:251662336" coordorigin="480,2652" coordsize="10722,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">
                <v:shapetype id="_x0000_t109" coordsize="21600,21600" o:spt="109" path="m,l,21600r21600,l21600,xe">
                  <v:stroke joinstyle="miter"/>
                  <v:path gradientshapeok="t" o:connecttype="rect"/>
                </v:shapetype>
                <v:shape id="Flussdiagramm: Prozess 3" o:spid="_x0000_s1028" type="#_x0000_t109" style="position:absolute;left:480;top:2652;width:10719;height: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" fillcolor="#9697a3" stroked="f" strokeweight="2pt">
                  <v:fill opacity="49087f"/>
                  <v:textbox>
                    <w:txbxContent>
                      <w:p w14:paraId="582F42FC" w14:textId="77777777" w:rsidR="00E6251A" w:rsidRDefault="00E6251A" w:rsidP="00E6251A"/>
                    </w:txbxContent>
                  </v:textbox>
                </v:shape>
                <v:shapetype id="_x0000_t6" coordsize="21600,21600" o:spt="6" path="m,l,21600r21600,xe">
                  <v:stroke joinstyle="miter"/>
                  <v:path gradientshapeok="t" o:connecttype="custom" o:connectlocs="0,0;0,10800;0,21600;10800,21600;21600,21600;10800,10800" textboxrect="1800,12600,12600,19800"/>
                </v:shapetype>
                <v:shape id="Rechtwinkliges Dreieck 4" o:spid="_x0000_s1029" type="#_x0000_t6" style="position:absolute;left:10799;top:4130;width:411;height:3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" fillcolor="#446482" stroked="f" strokeweight="2pt">
                  <v:textbox>
                    <w:txbxContent>
                      <w:p w14:paraId="5F87784A" w14:textId="77777777" w:rsidR="00E6251A" w:rsidRDefault="00E6251A" w:rsidP="00E6251A"/>
                    </w:txbxContent>
                  </v:textbox>
                </v:shape>
                <v:rect id="Rechteck 5" o:spid="_x0000_s1030" style="position:absolute;left:487;top:4098;width:10320;height: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" fillcolor="#96bfd2" stroked="f" strokeweight="2pt">
                  <v:fill opacity="0" color2="#96bfd2" o:opacity2=".5" angle="90" focus="44%" type="gradient">
                    <o:fill v:ext="view" type="gradientUnscaled"/>
                  </v:fill>
                  <v:textbox>
                    <w:txbxContent>
                      <w:p w14:paraId="0FB498C2" w14:textId="77777777" w:rsidR="00E6251A" w:rsidRDefault="00E6251A" w:rsidP="00E6251A"/>
                    </w:txbxContent>
                  </v:textbox>
                </v:rect>
                <v:shape id="Flussdiagramm: Prozess 2" o:spid="_x0000_s1031" type="#_x0000_t109" style="position:absolute;left:480;top:2997;width:10719;height:1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" fillcolor="#96bfd2" stroked="f" strokeweight="2pt">
                  <v:fill color2="#96bfd2" rotate="t" angle="60" colors="0 #96bfd2;8520f #5c7e98;17695f #446482;37356f #577994;1 #96bfd2" focus="100%" type="gradient">
                    <o:fill v:ext="view" type="gradientUnscaled"/>
                  </v:fill>
                  <v:textbox>
                    <w:txbxContent>
                      <w:p w14:paraId="3F48B82C" w14:textId="77777777" w:rsidR="00E6251A" w:rsidRDefault="00E6251A" w:rsidP="00E6251A"/>
                    </w:txbxContent>
                  </v:textbox>
                </v:shape>
              </v:group>
            </w:pict>
          </mc:Fallback>
        </mc:AlternateContent>
      </w:r>
    </w:p>
    <w:p w14:paraId="00852892" w14:textId="77777777" w:rsidR="00E6251A" w:rsidRDefault="00184629" w:rsidP="00E97E09">
      <w:pPr>
        <w:shd w:val="clear" w:color="auto" w:fill="FFFFFF"/>
        <w:spacing w:line="360" w:lineRule="auto"/>
        <w:ind w:right="27"/>
        <w:jc w:val="both"/>
        <w:rPr>
          <w:rFonts w:ascii="Arial" w:eastAsia="Times New Roman" w:hAnsi="Arial" w:cs="Arial"/>
          <w:u w:val="single"/>
          <w:lang w:eastAsia="de-DE"/>
        </w:rPr>
      </w:pPr>
      <w:r>
        <w:rPr>
          <w:noProof/>
          <w:lang w:eastAsia="de-DE"/>
        </w:rPr>
        <mc:AlternateContent>
          <mc:Choice Requires="wps">
            <w:drawing>
              <wp:anchor distT="0" distB="0" distL="114300" distR="114300" simplePos="0" relativeHeight="251663360" behindDoc="0" locked="0" layoutInCell="1" allowOverlap="1" wp14:anchorId="72B334BB" wp14:editId="5FFAEFD4">
                <wp:simplePos x="0" y="0"/>
                <wp:positionH relativeFrom="column">
                  <wp:posOffset>-111760</wp:posOffset>
                </wp:positionH>
                <wp:positionV relativeFrom="paragraph">
                  <wp:posOffset>219768</wp:posOffset>
                </wp:positionV>
                <wp:extent cx="5095875" cy="480695"/>
                <wp:effectExtent l="0" t="0" r="0" b="635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80695"/>
                        </a:xfrm>
                        <a:prstGeom prst="rect">
                          <a:avLst/>
                        </a:prstGeom>
                        <a:noFill/>
                        <a:ln w="9525">
                          <a:noFill/>
                          <a:miter lim="800000"/>
                          <a:headEnd/>
                          <a:tailEnd/>
                        </a:ln>
                      </wps:spPr>
                      <wps:txbx>
                        <w:txbxContent>
                          <w:p w14:paraId="7C772F5F" w14:textId="77777777" w:rsidR="00E6251A" w:rsidRPr="00186B29" w:rsidRDefault="00186B29" w:rsidP="00E6251A">
                            <w:pPr>
                              <w:rPr>
                                <w:rFonts w:ascii="DINPro-Medium" w:hAnsi="DINPro-Medium" w:cs="DINPro-Medium"/>
                                <w:caps/>
                                <w:color w:val="FFFFFF"/>
                                <w:sz w:val="48"/>
                                <w:szCs w:val="48"/>
                              </w:rPr>
                            </w:pPr>
                            <w:r w:rsidRPr="00CD632B">
                              <w:rPr>
                                <w:rFonts w:ascii="DINPro-Medium" w:hAnsi="DINPro-Medium" w:cs="DINPro-Medium"/>
                                <w:caps/>
                                <w:color w:val="FFFFFF"/>
                                <w:sz w:val="48"/>
                                <w:szCs w:val="48"/>
                              </w:rPr>
                              <w:t>PRESS release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B334BB" id="Textfeld 307" o:spid="_x0000_s1032" type="#_x0000_t202" style="position:absolute;left:0;text-align:left;margin-left:-8.8pt;margin-top:17.3pt;width:401.25pt;height:37.8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" filled="f" stroked="f">
                <v:textbox style="mso-fit-shape-to-text:t">
                  <w:txbxContent>
                    <w:p w14:paraId="7C772F5F" w14:textId="77777777" w:rsidR="00E6251A" w:rsidRPr="00186B29" w:rsidRDefault="00186B29" w:rsidP="00E6251A">
                      <w:pPr>
                        <w:rPr>
                          <w:rFonts w:ascii="DINPro-Medium" w:hAnsi="DINPro-Medium" w:cs="DINPro-Medium"/>
                          <w:caps/>
                          <w:color w:val="FFFFFF"/>
                          <w:sz w:val="48"/>
                          <w:szCs w:val="48"/>
                        </w:rPr>
                      </w:pPr>
                      <w:r w:rsidRPr="00CD632B">
                        <w:rPr>
                          <w:rFonts w:ascii="DINPro-Medium" w:hAnsi="DINPro-Medium" w:cs="DINPro-Medium"/>
                          <w:caps/>
                          <w:color w:val="FFFFFF"/>
                          <w:sz w:val="48"/>
                          <w:szCs w:val="48"/>
                        </w:rPr>
                        <w:t>PRESS release</w:t>
                      </w:r>
                    </w:p>
                  </w:txbxContent>
                </v:textbox>
              </v:shape>
            </w:pict>
          </mc:Fallback>
        </mc:AlternateContent>
      </w:r>
    </w:p>
    <w:p w14:paraId="0F722C67" w14:textId="77777777" w:rsidR="00E6251A" w:rsidRDefault="00E6251A" w:rsidP="00E97E09">
      <w:pPr>
        <w:shd w:val="clear" w:color="auto" w:fill="FFFFFF"/>
        <w:spacing w:line="360" w:lineRule="auto"/>
        <w:ind w:right="27"/>
        <w:jc w:val="both"/>
        <w:rPr>
          <w:rFonts w:ascii="Arial" w:eastAsia="Times New Roman" w:hAnsi="Arial" w:cs="Arial"/>
          <w:u w:val="single"/>
          <w:lang w:eastAsia="de-DE"/>
        </w:rPr>
      </w:pPr>
    </w:p>
    <w:p w14:paraId="2A1E2A36" w14:textId="77777777" w:rsidR="00E6251A" w:rsidRDefault="00E6251A" w:rsidP="00E97E09">
      <w:pPr>
        <w:shd w:val="clear" w:color="auto" w:fill="FFFFFF"/>
        <w:spacing w:line="360" w:lineRule="auto"/>
        <w:ind w:right="27"/>
        <w:jc w:val="both"/>
        <w:rPr>
          <w:rFonts w:ascii="Arial" w:eastAsia="Times New Roman" w:hAnsi="Arial" w:cs="Arial"/>
          <w:u w:val="single"/>
          <w:lang w:eastAsia="de-DE"/>
        </w:rPr>
      </w:pPr>
    </w:p>
    <w:p w14:paraId="624620D6" w14:textId="77777777" w:rsidR="00E6251A" w:rsidRDefault="00E6251A" w:rsidP="00E97E09">
      <w:pPr>
        <w:shd w:val="clear" w:color="auto" w:fill="FFFFFF"/>
        <w:spacing w:line="360" w:lineRule="auto"/>
        <w:ind w:right="27"/>
        <w:jc w:val="both"/>
        <w:rPr>
          <w:rFonts w:ascii="Arial" w:eastAsia="Times New Roman" w:hAnsi="Arial" w:cs="Arial"/>
          <w:u w:val="single"/>
          <w:lang w:eastAsia="de-DE"/>
        </w:rPr>
      </w:pPr>
    </w:p>
    <w:p w14:paraId="37669150" w14:textId="77777777" w:rsidR="00E6251A" w:rsidRDefault="00E6251A" w:rsidP="00E97E09">
      <w:pPr>
        <w:shd w:val="clear" w:color="auto" w:fill="FFFFFF"/>
        <w:spacing w:line="360" w:lineRule="auto"/>
        <w:ind w:right="27"/>
        <w:jc w:val="both"/>
        <w:rPr>
          <w:rFonts w:ascii="Arial" w:eastAsia="Times New Roman" w:hAnsi="Arial" w:cs="Arial"/>
          <w:u w:val="single"/>
          <w:lang w:eastAsia="de-DE"/>
        </w:rPr>
      </w:pPr>
    </w:p>
    <w:p w14:paraId="74E18ADE" w14:textId="77777777" w:rsidR="002A1BD6" w:rsidRDefault="002A1BD6" w:rsidP="00E23369">
      <w:pPr>
        <w:shd w:val="clear" w:color="auto" w:fill="FFFFFF"/>
        <w:spacing w:line="360" w:lineRule="auto"/>
        <w:ind w:right="27"/>
        <w:jc w:val="both"/>
        <w:rPr>
          <w:rFonts w:ascii="Arial" w:hAnsi="Arial"/>
          <w:b/>
          <w:sz w:val="26"/>
          <w:lang w:val="en-US"/>
        </w:rPr>
      </w:pPr>
    </w:p>
    <w:p w14:paraId="476ACBB2" w14:textId="77777777" w:rsidR="00255E0B" w:rsidRPr="00255E0B" w:rsidRDefault="00255E0B" w:rsidP="00255E0B">
      <w:pPr>
        <w:shd w:val="clear" w:color="auto" w:fill="FFFFFF"/>
        <w:spacing w:line="360" w:lineRule="auto"/>
        <w:ind w:right="27"/>
        <w:jc w:val="both"/>
        <w:rPr>
          <w:rFonts w:ascii="Arial" w:eastAsia="Times New Roman" w:hAnsi="Arial" w:cs="Arial"/>
          <w:b/>
          <w:sz w:val="26"/>
          <w:szCs w:val="26"/>
          <w:lang w:val="en-GB"/>
        </w:rPr>
      </w:pPr>
      <w:r w:rsidRPr="00255E0B">
        <w:rPr>
          <w:rFonts w:ascii="Arial" w:hAnsi="Arial"/>
          <w:b/>
          <w:sz w:val="26"/>
          <w:szCs w:val="26"/>
          <w:lang w:val="en-GB"/>
        </w:rPr>
        <w:t xml:space="preserve">Dürr improves sustainability rating </w:t>
      </w:r>
    </w:p>
    <w:p w14:paraId="67153761" w14:textId="04FE0136" w:rsidR="00255E0B" w:rsidRPr="00255E0B" w:rsidRDefault="00255E0B" w:rsidP="00255E0B">
      <w:pPr>
        <w:spacing w:line="360" w:lineRule="auto"/>
        <w:ind w:right="27"/>
        <w:jc w:val="both"/>
        <w:rPr>
          <w:rFonts w:ascii="Arial" w:hAnsi="Arial" w:cs="Arial"/>
          <w:b/>
          <w:szCs w:val="26"/>
          <w:lang w:val="en-GB"/>
        </w:rPr>
      </w:pPr>
      <w:r w:rsidRPr="00255E0B">
        <w:rPr>
          <w:rFonts w:ascii="Arial" w:hAnsi="Arial"/>
          <w:b/>
          <w:szCs w:val="26"/>
          <w:lang w:val="en-GB"/>
        </w:rPr>
        <w:t>Bietigheim-Bissingen, March 25, 2020 – The Dürr Group further improved its sustainability performance in 2019. This is the result of the new EcoVadis rating for the mechanical and plant engineering firm. The sustainability rating published in February shows a rise in the total score from 51 to 55 points. This means</w:t>
      </w:r>
      <w:r w:rsidR="00535E7F">
        <w:rPr>
          <w:rFonts w:ascii="Arial" w:hAnsi="Arial"/>
          <w:b/>
          <w:szCs w:val="26"/>
          <w:lang w:val="en-GB"/>
        </w:rPr>
        <w:t xml:space="preserve"> that, just as it did last year, the</w:t>
      </w:r>
      <w:r w:rsidRPr="00255E0B">
        <w:rPr>
          <w:rFonts w:ascii="Arial" w:hAnsi="Arial"/>
          <w:b/>
          <w:szCs w:val="26"/>
          <w:lang w:val="en-GB"/>
        </w:rPr>
        <w:t xml:space="preserve"> Dürr</w:t>
      </w:r>
      <w:r w:rsidR="00535E7F">
        <w:rPr>
          <w:rFonts w:ascii="Arial" w:hAnsi="Arial"/>
          <w:b/>
          <w:szCs w:val="26"/>
          <w:lang w:val="en-GB"/>
        </w:rPr>
        <w:t xml:space="preserve"> Group</w:t>
      </w:r>
      <w:r w:rsidRPr="00255E0B">
        <w:rPr>
          <w:rFonts w:ascii="Arial" w:hAnsi="Arial"/>
          <w:b/>
          <w:szCs w:val="26"/>
          <w:lang w:val="en-GB"/>
        </w:rPr>
        <w:t xml:space="preserve"> achieved a Silver medal and was in the top 25% of all companies rated by EcoVadis. The higher score is thanks to improvements in the labor and human rights category.</w:t>
      </w:r>
    </w:p>
    <w:p w14:paraId="33FA5FF4" w14:textId="77777777" w:rsidR="00255E0B" w:rsidRPr="00255E0B" w:rsidRDefault="00255E0B" w:rsidP="00255E0B">
      <w:pPr>
        <w:spacing w:line="360" w:lineRule="auto"/>
        <w:ind w:right="27"/>
        <w:jc w:val="both"/>
        <w:rPr>
          <w:rFonts w:ascii="Arial" w:hAnsi="Arial" w:cs="Arial"/>
          <w:szCs w:val="26"/>
          <w:lang w:val="en-GB"/>
        </w:rPr>
      </w:pPr>
    </w:p>
    <w:p w14:paraId="273FD3B5" w14:textId="77777777" w:rsidR="00255E0B" w:rsidRPr="00255E0B" w:rsidRDefault="00255E0B" w:rsidP="00255E0B">
      <w:pPr>
        <w:spacing w:line="360" w:lineRule="auto"/>
        <w:ind w:right="27"/>
        <w:jc w:val="both"/>
        <w:rPr>
          <w:rFonts w:ascii="Arial" w:hAnsi="Arial" w:cs="Arial"/>
          <w:szCs w:val="26"/>
          <w:lang w:val="en-GB"/>
        </w:rPr>
      </w:pPr>
      <w:r w:rsidRPr="00255E0B">
        <w:rPr>
          <w:rFonts w:ascii="Arial" w:hAnsi="Arial"/>
          <w:szCs w:val="26"/>
          <w:lang w:val="en-GB"/>
        </w:rPr>
        <w:t>EcoVadis is a leading analysis firm for sustainability ratings. It measures the sustainability performance of companies on a scale from 0 to 100. A Gold medal is awarded from 66 points, while a Platinum medal requires at least 73 points. Only 1% of the companies rated currently have Platinum status. The rating takes into account a company’s performance in the categories of environment, labor and human rights, ethics and sustainable procurement.</w:t>
      </w:r>
    </w:p>
    <w:p w14:paraId="56A985D8" w14:textId="77777777" w:rsidR="00255E0B" w:rsidRPr="00255E0B" w:rsidRDefault="00255E0B" w:rsidP="00255E0B">
      <w:pPr>
        <w:spacing w:line="360" w:lineRule="auto"/>
        <w:ind w:right="27"/>
        <w:jc w:val="both"/>
        <w:rPr>
          <w:rFonts w:ascii="Arial" w:hAnsi="Arial" w:cs="Arial"/>
          <w:szCs w:val="26"/>
          <w:lang w:val="en-GB"/>
        </w:rPr>
      </w:pPr>
    </w:p>
    <w:p w14:paraId="4080870F" w14:textId="77777777" w:rsidR="00255E0B" w:rsidRPr="00255E0B" w:rsidRDefault="00255E0B" w:rsidP="00255E0B">
      <w:pPr>
        <w:spacing w:line="360" w:lineRule="auto"/>
        <w:ind w:right="27"/>
        <w:jc w:val="both"/>
        <w:rPr>
          <w:rFonts w:ascii="Arial" w:hAnsi="Arial" w:cs="Arial"/>
          <w:szCs w:val="26"/>
          <w:lang w:val="en-GB"/>
        </w:rPr>
      </w:pPr>
      <w:r w:rsidRPr="00255E0B">
        <w:rPr>
          <w:rFonts w:ascii="Arial" w:hAnsi="Arial"/>
          <w:szCs w:val="26"/>
          <w:lang w:val="en-GB"/>
        </w:rPr>
        <w:t xml:space="preserve">Dürr AG is one of the world’s pioneers of sustainability-oriented financing. The EcoVadis rating plays a central role in this regard. Since mid-2019, the company has had a sustainability-oriented Schuldschein loan (€ 200 million) and a syndicated loan (€ 500 million); their interest rates are in part linked to the rating. If the EcoVadis rating increases to at least 62 points, the interest rates are reduced; a decrease in the rating to 40 points or less would lead to an interest rate rise. Dürr AG is the world’s first company to apply this mechanism to a Schuldschein loan. </w:t>
      </w:r>
    </w:p>
    <w:p w14:paraId="1DCA3141" w14:textId="77777777" w:rsidR="00255E0B" w:rsidRPr="00255E0B" w:rsidRDefault="00255E0B" w:rsidP="00255E0B">
      <w:pPr>
        <w:spacing w:line="360" w:lineRule="auto"/>
        <w:ind w:right="27"/>
        <w:jc w:val="both"/>
        <w:rPr>
          <w:rFonts w:ascii="Arial" w:hAnsi="Arial" w:cs="Arial"/>
          <w:szCs w:val="26"/>
          <w:lang w:val="en-GB"/>
        </w:rPr>
      </w:pPr>
    </w:p>
    <w:p w14:paraId="70D0462E" w14:textId="5CC8DA6E" w:rsidR="00255E0B" w:rsidRPr="00142A56" w:rsidRDefault="00255E0B" w:rsidP="00255E0B">
      <w:pPr>
        <w:spacing w:line="360" w:lineRule="auto"/>
        <w:ind w:right="27"/>
        <w:jc w:val="both"/>
        <w:rPr>
          <w:rFonts w:ascii="Arial" w:hAnsi="Arial"/>
          <w:szCs w:val="26"/>
          <w:lang w:val="en-GB"/>
        </w:rPr>
      </w:pPr>
      <w:r w:rsidRPr="00255E0B">
        <w:rPr>
          <w:rFonts w:ascii="Arial" w:hAnsi="Arial"/>
          <w:szCs w:val="26"/>
          <w:lang w:val="en-GB"/>
        </w:rPr>
        <w:t xml:space="preserve">In concrete terms, the EcoVadis rating increase is due to improvements in health and safety and mobile working. The good results the Dürr Group achieved in its employee survey, carried out in October 2019, were also taken into account. </w:t>
      </w:r>
      <w:r w:rsidR="00142A56">
        <w:rPr>
          <w:rFonts w:ascii="Arial" w:hAnsi="Arial"/>
          <w:szCs w:val="26"/>
          <w:lang w:val="en-GB"/>
        </w:rPr>
        <w:br/>
      </w:r>
      <w:bookmarkStart w:id="0" w:name="_GoBack"/>
      <w:bookmarkEnd w:id="0"/>
      <w:r w:rsidRPr="00255E0B">
        <w:rPr>
          <w:rFonts w:ascii="Arial" w:hAnsi="Arial"/>
          <w:szCs w:val="26"/>
          <w:lang w:val="en-GB"/>
        </w:rPr>
        <w:lastRenderedPageBreak/>
        <w:t xml:space="preserve">Says Dr. Jochen Weyrauch, responsible for the Corporate Sustainability function on the Dürr AG Board of Management: “Sustainability has become a key component of our strategy. Our customers see us as a supplier of low-consumption and low-emission production technology. Our shareholders and employees </w:t>
      </w:r>
      <w:r w:rsidR="00351CEC">
        <w:rPr>
          <w:rFonts w:ascii="Arial" w:hAnsi="Arial"/>
          <w:szCs w:val="26"/>
          <w:lang w:val="en-GB"/>
        </w:rPr>
        <w:t xml:space="preserve">also </w:t>
      </w:r>
      <w:r w:rsidRPr="00255E0B">
        <w:rPr>
          <w:rFonts w:ascii="Arial" w:hAnsi="Arial"/>
          <w:szCs w:val="26"/>
          <w:lang w:val="en-GB"/>
        </w:rPr>
        <w:t>expect – and rightly so – that we are committed to taking responsibility for the environment, society and employee matters.</w:t>
      </w:r>
      <w:r w:rsidR="00EF61C8">
        <w:rPr>
          <w:rFonts w:ascii="Arial" w:hAnsi="Arial"/>
          <w:szCs w:val="26"/>
          <w:lang w:val="en-GB"/>
        </w:rPr>
        <w:t>”</w:t>
      </w:r>
    </w:p>
    <w:p w14:paraId="01213C10" w14:textId="77777777" w:rsidR="00255E0B" w:rsidRPr="00255E0B" w:rsidRDefault="00255E0B" w:rsidP="00255E0B">
      <w:pPr>
        <w:spacing w:line="360" w:lineRule="auto"/>
        <w:ind w:right="27"/>
        <w:jc w:val="both"/>
        <w:rPr>
          <w:rFonts w:ascii="Arial" w:hAnsi="Arial" w:cs="Arial"/>
          <w:szCs w:val="26"/>
          <w:lang w:val="en-GB"/>
        </w:rPr>
      </w:pPr>
    </w:p>
    <w:p w14:paraId="7309F445" w14:textId="65DE01EA" w:rsidR="00255E0B" w:rsidRDefault="00255E0B" w:rsidP="00255E0B">
      <w:pPr>
        <w:spacing w:line="360" w:lineRule="auto"/>
        <w:ind w:right="28"/>
        <w:jc w:val="both"/>
        <w:rPr>
          <w:rFonts w:ascii="Arial" w:hAnsi="Arial"/>
          <w:szCs w:val="26"/>
          <w:lang w:val="en-GB"/>
        </w:rPr>
      </w:pPr>
      <w:r w:rsidRPr="00255E0B">
        <w:rPr>
          <w:rFonts w:ascii="Arial" w:hAnsi="Arial"/>
          <w:szCs w:val="26"/>
          <w:lang w:val="en-GB"/>
        </w:rPr>
        <w:t xml:space="preserve">Pictures for this press release can be found </w:t>
      </w:r>
      <w:hyperlink r:id="rId7" w:history="1">
        <w:r w:rsidRPr="000A20CB">
          <w:rPr>
            <w:rStyle w:val="Hyperlink"/>
            <w:rFonts w:ascii="Arial" w:hAnsi="Arial"/>
            <w:i/>
            <w:szCs w:val="26"/>
            <w:lang w:val="en-GB"/>
          </w:rPr>
          <w:t>here</w:t>
        </w:r>
      </w:hyperlink>
      <w:r w:rsidRPr="00255E0B">
        <w:rPr>
          <w:rFonts w:ascii="Arial" w:hAnsi="Arial"/>
          <w:szCs w:val="26"/>
          <w:lang w:val="en-GB"/>
        </w:rPr>
        <w:t xml:space="preserve">. </w:t>
      </w:r>
    </w:p>
    <w:p w14:paraId="6218BDB2" w14:textId="77777777" w:rsidR="00C36BD7" w:rsidRDefault="00C36BD7" w:rsidP="00255E0B">
      <w:pPr>
        <w:spacing w:line="360" w:lineRule="auto"/>
        <w:ind w:right="28"/>
        <w:jc w:val="both"/>
        <w:rPr>
          <w:rFonts w:ascii="Arial" w:hAnsi="Arial"/>
          <w:szCs w:val="26"/>
          <w:lang w:val="en-GB"/>
        </w:rPr>
      </w:pPr>
    </w:p>
    <w:p w14:paraId="69956197" w14:textId="37B4E3EF" w:rsidR="00C36BD7" w:rsidRDefault="00C36BD7" w:rsidP="00C36BD7">
      <w:pPr>
        <w:spacing w:line="360" w:lineRule="auto"/>
        <w:jc w:val="both"/>
        <w:rPr>
          <w:rFonts w:ascii="Arial" w:hAnsi="Arial" w:cs="Arial"/>
          <w:i/>
          <w:iCs/>
          <w:lang w:val="en-US"/>
        </w:rPr>
      </w:pPr>
      <w:r w:rsidRPr="007172E7">
        <w:rPr>
          <w:rFonts w:ascii="Arial" w:hAnsi="Arial" w:cs="Arial"/>
          <w:i/>
          <w:iCs/>
          <w:lang w:val="en-US"/>
        </w:rPr>
        <w:t>The Dürr Group is one of the world's leading mechanical and plant engineering firms with extensive expertise in automation and digit</w:t>
      </w:r>
      <w:r>
        <w:rPr>
          <w:rFonts w:ascii="Arial" w:hAnsi="Arial" w:cs="Arial"/>
          <w:i/>
          <w:iCs/>
          <w:lang w:val="en-US"/>
        </w:rPr>
        <w:t>ali</w:t>
      </w:r>
      <w:r w:rsidRPr="007172E7">
        <w:rPr>
          <w:rFonts w:ascii="Arial" w:hAnsi="Arial" w:cs="Arial"/>
          <w:i/>
          <w:iCs/>
          <w:lang w:val="en-US"/>
        </w:rPr>
        <w:t>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w:t>
      </w:r>
      <w:r>
        <w:rPr>
          <w:rFonts w:ascii="Arial" w:hAnsi="Arial" w:cs="Arial"/>
          <w:i/>
          <w:iCs/>
          <w:lang w:val="en-US"/>
        </w:rPr>
        <w:t>92</w:t>
      </w:r>
      <w:r w:rsidRPr="007172E7">
        <w:rPr>
          <w:rFonts w:ascii="Arial" w:hAnsi="Arial" w:cs="Arial"/>
          <w:i/>
          <w:iCs/>
          <w:lang w:val="en-US"/>
        </w:rPr>
        <w:t xml:space="preserve"> billion in 201</w:t>
      </w:r>
      <w:r>
        <w:rPr>
          <w:rFonts w:ascii="Arial" w:hAnsi="Arial" w:cs="Arial"/>
          <w:i/>
          <w:iCs/>
          <w:lang w:val="en-US"/>
        </w:rPr>
        <w:t>9</w:t>
      </w:r>
      <w:r w:rsidRPr="007172E7">
        <w:rPr>
          <w:rFonts w:ascii="Arial" w:hAnsi="Arial" w:cs="Arial"/>
          <w:i/>
          <w:iCs/>
          <w:lang w:val="en-US"/>
        </w:rPr>
        <w:t xml:space="preserve">. </w:t>
      </w:r>
      <w:r w:rsidRPr="007172E7">
        <w:rPr>
          <w:rFonts w:ascii="Arial" w:hAnsi="Arial" w:cs="Arial"/>
          <w:i/>
          <w:iCs/>
          <w:lang w:val="en-US" w:eastAsia="ja-JP"/>
        </w:rPr>
        <w:t>The company has around 16,500 employees and 112 business locations in 34 countries</w:t>
      </w:r>
      <w:r w:rsidRPr="007172E7">
        <w:rPr>
          <w:rFonts w:ascii="Arial" w:hAnsi="Arial" w:cs="Arial"/>
          <w:i/>
          <w:iCs/>
          <w:lang w:val="en-US"/>
        </w:rPr>
        <w:t xml:space="preserve">. </w:t>
      </w:r>
      <w:r w:rsidRPr="007172E7">
        <w:rPr>
          <w:rFonts w:ascii="Arial" w:hAnsi="Arial" w:cs="Arial"/>
          <w:i/>
          <w:iCs/>
          <w:color w:val="000000"/>
          <w:lang w:val="en-US"/>
        </w:rPr>
        <w:t xml:space="preserve">The Group </w:t>
      </w:r>
      <w:r w:rsidRPr="007172E7">
        <w:rPr>
          <w:rFonts w:ascii="Arial" w:hAnsi="Arial" w:cs="Arial"/>
          <w:i/>
          <w:iCs/>
          <w:lang w:val="en-US"/>
        </w:rPr>
        <w:t>operates in the market with the brands Dürr, Schenck and HOMAG and with five divisions:</w:t>
      </w:r>
    </w:p>
    <w:p w14:paraId="31990A49" w14:textId="77777777" w:rsidR="00A740BF" w:rsidRPr="007172E7" w:rsidRDefault="00A740BF" w:rsidP="00C36BD7">
      <w:pPr>
        <w:spacing w:line="360" w:lineRule="auto"/>
        <w:jc w:val="both"/>
        <w:rPr>
          <w:rFonts w:ascii="Arial" w:hAnsi="Arial" w:cs="Arial"/>
          <w:i/>
          <w:iCs/>
          <w:lang w:val="en-US"/>
        </w:rPr>
      </w:pPr>
    </w:p>
    <w:p w14:paraId="22CDC9AE" w14:textId="77777777" w:rsidR="00C36BD7" w:rsidRPr="007172E7" w:rsidRDefault="00C36BD7" w:rsidP="00C36BD7">
      <w:pPr>
        <w:pStyle w:val="Listenabsatz"/>
        <w:numPr>
          <w:ilvl w:val="0"/>
          <w:numId w:val="3"/>
        </w:numPr>
        <w:spacing w:line="360" w:lineRule="auto"/>
        <w:jc w:val="both"/>
        <w:rPr>
          <w:rFonts w:ascii="Arial" w:hAnsi="Arial" w:cs="Arial"/>
          <w:i/>
          <w:iCs/>
          <w:lang w:val="en-US"/>
        </w:rPr>
      </w:pPr>
      <w:r w:rsidRPr="007172E7">
        <w:rPr>
          <w:rFonts w:ascii="Arial" w:hAnsi="Arial" w:cs="Arial"/>
          <w:b/>
          <w:bCs/>
          <w:i/>
          <w:iCs/>
          <w:lang w:val="en-US"/>
        </w:rPr>
        <w:t>Paint and Final Assembly Systems:</w:t>
      </w:r>
      <w:r w:rsidRPr="007172E7">
        <w:rPr>
          <w:rFonts w:ascii="Arial" w:hAnsi="Arial" w:cs="Arial"/>
          <w:i/>
          <w:iCs/>
          <w:lang w:val="en-US"/>
        </w:rPr>
        <w:t xml:space="preserve"> paint shops as well as final assembly, testing and filling technology for the automotive industry</w:t>
      </w:r>
    </w:p>
    <w:p w14:paraId="4BBEDA4C" w14:textId="77777777" w:rsidR="00C36BD7" w:rsidRPr="007172E7" w:rsidRDefault="00C36BD7" w:rsidP="00C36BD7">
      <w:pPr>
        <w:pStyle w:val="Listenabsatz"/>
        <w:numPr>
          <w:ilvl w:val="0"/>
          <w:numId w:val="3"/>
        </w:numPr>
        <w:spacing w:line="360" w:lineRule="auto"/>
        <w:jc w:val="both"/>
        <w:rPr>
          <w:rFonts w:ascii="Arial" w:hAnsi="Arial" w:cs="Arial"/>
          <w:i/>
          <w:iCs/>
          <w:lang w:val="en-US"/>
        </w:rPr>
      </w:pPr>
      <w:r w:rsidRPr="007172E7">
        <w:rPr>
          <w:rFonts w:ascii="Arial" w:hAnsi="Arial" w:cs="Arial"/>
          <w:b/>
          <w:bCs/>
          <w:i/>
          <w:iCs/>
          <w:lang w:val="en-US"/>
        </w:rPr>
        <w:t xml:space="preserve">Application Technology: </w:t>
      </w:r>
      <w:r w:rsidRPr="007172E7">
        <w:rPr>
          <w:rFonts w:ascii="Arial" w:hAnsi="Arial" w:cs="Arial"/>
          <w:i/>
          <w:iCs/>
          <w:lang w:val="en-US"/>
        </w:rPr>
        <w:t xml:space="preserve">robot technologies for the automated application of paint, sealants and adhesives </w:t>
      </w:r>
    </w:p>
    <w:p w14:paraId="73C97763" w14:textId="77777777" w:rsidR="00C36BD7" w:rsidRPr="007172E7" w:rsidRDefault="00C36BD7" w:rsidP="00C36BD7">
      <w:pPr>
        <w:pStyle w:val="Listenabsatz"/>
        <w:numPr>
          <w:ilvl w:val="0"/>
          <w:numId w:val="3"/>
        </w:numPr>
        <w:spacing w:line="360" w:lineRule="auto"/>
        <w:ind w:right="27"/>
        <w:jc w:val="both"/>
        <w:rPr>
          <w:rFonts w:ascii="Arial" w:hAnsi="Arial" w:cs="Arial"/>
          <w:sz w:val="24"/>
          <w:szCs w:val="24"/>
          <w:lang w:val="en-US"/>
        </w:rPr>
      </w:pPr>
      <w:r w:rsidRPr="007172E7">
        <w:rPr>
          <w:rFonts w:ascii="Arial" w:hAnsi="Arial" w:cs="Arial"/>
          <w:b/>
          <w:bCs/>
          <w:i/>
          <w:iCs/>
          <w:lang w:val="en-US"/>
        </w:rPr>
        <w:t>Clean Technology Systems:</w:t>
      </w:r>
      <w:r w:rsidRPr="007172E7">
        <w:rPr>
          <w:rFonts w:ascii="Arial" w:hAnsi="Arial" w:cs="Arial"/>
          <w:i/>
          <w:iCs/>
          <w:lang w:val="en-US"/>
        </w:rPr>
        <w:t xml:space="preserve"> </w:t>
      </w:r>
      <w:r w:rsidRPr="007172E7">
        <w:rPr>
          <w:rFonts w:ascii="Arial" w:hAnsi="Arial" w:cs="Arial"/>
          <w:i/>
          <w:lang w:val="en-US"/>
        </w:rPr>
        <w:t xml:space="preserve">air pollution control, noise abatement systems </w:t>
      </w:r>
      <w:r w:rsidRPr="00895B5A">
        <w:rPr>
          <w:rFonts w:ascii="Arial" w:hAnsi="Arial" w:cs="Arial"/>
          <w:i/>
          <w:lang w:val="en-US"/>
        </w:rPr>
        <w:t>and coating systems for battery electrodes</w:t>
      </w:r>
    </w:p>
    <w:p w14:paraId="12F612BE" w14:textId="77777777" w:rsidR="00C36BD7" w:rsidRPr="007172E7" w:rsidRDefault="00C36BD7" w:rsidP="00C36BD7">
      <w:pPr>
        <w:pStyle w:val="Listenabsatz"/>
        <w:numPr>
          <w:ilvl w:val="0"/>
          <w:numId w:val="3"/>
        </w:numPr>
        <w:spacing w:line="360" w:lineRule="auto"/>
        <w:jc w:val="both"/>
        <w:rPr>
          <w:rFonts w:ascii="Arial" w:hAnsi="Arial" w:cs="Arial"/>
          <w:i/>
          <w:szCs w:val="24"/>
          <w:lang w:val="en-US"/>
        </w:rPr>
      </w:pPr>
      <w:r w:rsidRPr="007172E7">
        <w:rPr>
          <w:rFonts w:ascii="Arial" w:eastAsia="MS Mincho" w:hAnsi="Arial" w:cs="Arial"/>
          <w:b/>
          <w:bCs/>
          <w:i/>
          <w:iCs/>
          <w:szCs w:val="24"/>
          <w:lang w:val="en-US"/>
        </w:rPr>
        <w:t>Measuring and Process Systems:</w:t>
      </w:r>
      <w:r w:rsidRPr="007172E7">
        <w:rPr>
          <w:rFonts w:ascii="Arial" w:eastAsia="MS Mincho" w:hAnsi="Arial" w:cs="Arial"/>
          <w:i/>
          <w:iCs/>
          <w:szCs w:val="24"/>
          <w:lang w:val="en-US"/>
        </w:rPr>
        <w:t xml:space="preserve"> balancing equipment and diagnostic technology </w:t>
      </w:r>
    </w:p>
    <w:p w14:paraId="0539CD95" w14:textId="77777777" w:rsidR="00C36BD7" w:rsidRPr="007172E7" w:rsidRDefault="00C36BD7" w:rsidP="00C36BD7">
      <w:pPr>
        <w:pStyle w:val="Listenabsatz"/>
        <w:numPr>
          <w:ilvl w:val="0"/>
          <w:numId w:val="3"/>
        </w:numPr>
        <w:spacing w:line="360" w:lineRule="auto"/>
        <w:ind w:right="27"/>
        <w:jc w:val="both"/>
        <w:rPr>
          <w:rFonts w:ascii="Arial" w:hAnsi="Arial" w:cs="Arial"/>
          <w:szCs w:val="26"/>
          <w:lang w:val="en-US"/>
        </w:rPr>
      </w:pPr>
      <w:r w:rsidRPr="007172E7">
        <w:rPr>
          <w:rFonts w:ascii="Arial" w:eastAsia="MS Mincho" w:hAnsi="Arial" w:cs="Arial"/>
          <w:b/>
          <w:bCs/>
          <w:i/>
          <w:iCs/>
          <w:szCs w:val="24"/>
          <w:lang w:val="en-US"/>
        </w:rPr>
        <w:t>Woodworking Machinery and Systems:</w:t>
      </w:r>
      <w:r w:rsidRPr="007172E7">
        <w:rPr>
          <w:rFonts w:ascii="Arial" w:eastAsia="MS Mincho" w:hAnsi="Arial" w:cs="Arial"/>
          <w:i/>
          <w:iCs/>
          <w:szCs w:val="24"/>
          <w:lang w:val="en-US"/>
        </w:rPr>
        <w:t xml:space="preserve"> machinery and equipment for the woodworking industry</w:t>
      </w:r>
    </w:p>
    <w:p w14:paraId="43E02443" w14:textId="2662EADA" w:rsidR="008E2381" w:rsidRPr="00715788" w:rsidRDefault="008E2381" w:rsidP="008E2381">
      <w:pPr>
        <w:spacing w:line="360" w:lineRule="auto"/>
        <w:ind w:right="27"/>
        <w:jc w:val="both"/>
        <w:rPr>
          <w:rFonts w:ascii="Arial" w:eastAsia="MS Mincho" w:hAnsi="Arial" w:cs="Arial"/>
          <w:i/>
          <w:iCs/>
          <w:szCs w:val="24"/>
          <w:lang w:val="en-US"/>
        </w:rPr>
      </w:pPr>
    </w:p>
    <w:p w14:paraId="08DC00E0" w14:textId="77777777" w:rsidR="008E2381" w:rsidRPr="00F4216C" w:rsidRDefault="008E2381" w:rsidP="008E2381">
      <w:pPr>
        <w:spacing w:line="360" w:lineRule="auto"/>
        <w:ind w:right="27"/>
        <w:jc w:val="both"/>
        <w:rPr>
          <w:rFonts w:ascii="Arial" w:hAnsi="Arial" w:cs="Arial"/>
          <w:u w:val="single"/>
        </w:rPr>
      </w:pPr>
      <w:r w:rsidRPr="00715788">
        <w:rPr>
          <w:rFonts w:ascii="Arial" w:hAnsi="Arial" w:cs="Arial"/>
          <w:u w:val="single"/>
        </w:rPr>
        <w:t xml:space="preserve">Contact: </w:t>
      </w:r>
    </w:p>
    <w:p w14:paraId="7B1A3F61" w14:textId="77777777" w:rsidR="008E2381" w:rsidRPr="001B07A3" w:rsidRDefault="008E2381" w:rsidP="008E2381">
      <w:pPr>
        <w:tabs>
          <w:tab w:val="left" w:pos="0"/>
          <w:tab w:val="left" w:pos="851"/>
          <w:tab w:val="left" w:pos="4253"/>
        </w:tabs>
        <w:spacing w:line="360" w:lineRule="auto"/>
        <w:ind w:right="27"/>
        <w:outlineLvl w:val="0"/>
        <w:rPr>
          <w:rFonts w:ascii="Arial" w:eastAsia="Times New Roman" w:hAnsi="Arial" w:cs="Arial"/>
        </w:rPr>
      </w:pPr>
      <w:r w:rsidRPr="00715788">
        <w:rPr>
          <w:rFonts w:ascii="Arial" w:eastAsia="Times New Roman" w:hAnsi="Arial" w:cs="Arial"/>
        </w:rPr>
        <w:t>Dürr AG</w:t>
      </w:r>
    </w:p>
    <w:p w14:paraId="38FE5A4F" w14:textId="77777777" w:rsidR="008E2381" w:rsidRPr="005D2295" w:rsidRDefault="008E2381" w:rsidP="008E2381">
      <w:pPr>
        <w:tabs>
          <w:tab w:val="left" w:pos="0"/>
          <w:tab w:val="left" w:pos="851"/>
          <w:tab w:val="left" w:pos="4253"/>
        </w:tabs>
        <w:spacing w:line="360" w:lineRule="auto"/>
        <w:ind w:right="27"/>
        <w:rPr>
          <w:rFonts w:ascii="Arial" w:eastAsia="Times New Roman" w:hAnsi="Arial" w:cs="Arial"/>
        </w:rPr>
      </w:pPr>
      <w:r w:rsidRPr="00715788">
        <w:rPr>
          <w:rFonts w:ascii="Arial" w:eastAsia="Times New Roman" w:hAnsi="Arial" w:cs="Arial"/>
        </w:rPr>
        <w:t>Günter Dielmann / Mathias Christen</w:t>
      </w:r>
    </w:p>
    <w:p w14:paraId="10DB5C19" w14:textId="77777777" w:rsidR="008E2381" w:rsidRPr="00715788" w:rsidRDefault="008E2381" w:rsidP="008E2381">
      <w:pPr>
        <w:tabs>
          <w:tab w:val="left" w:pos="0"/>
          <w:tab w:val="left" w:pos="851"/>
          <w:tab w:val="left" w:pos="4253"/>
        </w:tabs>
        <w:spacing w:line="360" w:lineRule="auto"/>
        <w:ind w:right="27"/>
        <w:rPr>
          <w:rFonts w:ascii="Arial" w:eastAsia="Times New Roman" w:hAnsi="Arial" w:cs="Arial"/>
          <w:color w:val="000000"/>
          <w:lang w:val="en-US"/>
        </w:rPr>
      </w:pPr>
      <w:r>
        <w:rPr>
          <w:rFonts w:ascii="Arial" w:eastAsia="Times New Roman" w:hAnsi="Arial" w:cs="Arial"/>
          <w:lang w:val="en-US"/>
        </w:rPr>
        <w:t>Corporate Communications &amp; Investor Relations</w:t>
      </w:r>
    </w:p>
    <w:p w14:paraId="4A68E4ED" w14:textId="77777777" w:rsidR="008E2381" w:rsidRPr="00715788" w:rsidRDefault="008E2381" w:rsidP="008E2381">
      <w:pPr>
        <w:tabs>
          <w:tab w:val="left" w:pos="0"/>
          <w:tab w:val="left" w:pos="851"/>
          <w:tab w:val="left" w:pos="4253"/>
        </w:tabs>
        <w:spacing w:line="360" w:lineRule="auto"/>
        <w:ind w:right="27"/>
        <w:rPr>
          <w:rFonts w:ascii="Arial" w:eastAsia="Times New Roman" w:hAnsi="Arial" w:cs="Arial"/>
          <w:color w:val="000000"/>
          <w:lang w:val="en-US"/>
        </w:rPr>
      </w:pPr>
      <w:r>
        <w:rPr>
          <w:rFonts w:ascii="Arial" w:eastAsia="Times New Roman" w:hAnsi="Arial" w:cs="Arial"/>
          <w:color w:val="000000"/>
          <w:lang w:val="en-US"/>
        </w:rPr>
        <w:t>Phone +49 7142 78-1785 / -1381</w:t>
      </w:r>
    </w:p>
    <w:p w14:paraId="35233AA1" w14:textId="77777777" w:rsidR="008E2381" w:rsidRPr="00756A7E" w:rsidRDefault="008E2381" w:rsidP="008E2381">
      <w:pPr>
        <w:tabs>
          <w:tab w:val="left" w:pos="0"/>
          <w:tab w:val="left" w:pos="851"/>
          <w:tab w:val="left" w:pos="4253"/>
        </w:tabs>
        <w:spacing w:line="360" w:lineRule="auto"/>
        <w:ind w:right="27"/>
        <w:rPr>
          <w:rFonts w:ascii="Arial" w:eastAsia="Times New Roman" w:hAnsi="Arial" w:cs="Arial"/>
          <w:color w:val="000000"/>
        </w:rPr>
      </w:pPr>
      <w:r w:rsidRPr="00756A7E">
        <w:rPr>
          <w:rFonts w:ascii="Arial" w:eastAsia="Times New Roman" w:hAnsi="Arial" w:cs="Arial"/>
          <w:color w:val="000000"/>
        </w:rPr>
        <w:lastRenderedPageBreak/>
        <w:t xml:space="preserve">Fax +49 7142 78-1716 </w:t>
      </w:r>
    </w:p>
    <w:p w14:paraId="238D06DC" w14:textId="77777777" w:rsidR="008E2381" w:rsidRPr="00756A7E" w:rsidRDefault="008E2381" w:rsidP="008E2381">
      <w:pPr>
        <w:rPr>
          <w:rStyle w:val="Hyperlink"/>
          <w:rFonts w:ascii="Arial" w:eastAsia="Times New Roman" w:hAnsi="Arial" w:cs="Arial"/>
          <w:color w:val="auto"/>
          <w:u w:val="none"/>
        </w:rPr>
      </w:pPr>
      <w:r w:rsidRPr="00756A7E">
        <w:rPr>
          <w:rFonts w:ascii="Arial" w:hAnsi="Arial"/>
        </w:rPr>
        <w:t xml:space="preserve">E-Mail </w:t>
      </w:r>
      <w:hyperlink r:id="rId8" w:history="1">
        <w:r w:rsidRPr="00756A7E">
          <w:rPr>
            <w:rStyle w:val="Hyperlink"/>
            <w:rFonts w:ascii="Arial" w:eastAsia="Times New Roman" w:hAnsi="Arial" w:cs="Arial"/>
            <w:color w:val="auto"/>
            <w:u w:val="none"/>
          </w:rPr>
          <w:t>corpcom@durr.com</w:t>
        </w:r>
      </w:hyperlink>
    </w:p>
    <w:p w14:paraId="46450CCF" w14:textId="41A3265F" w:rsidR="00803939" w:rsidRPr="00756A7E" w:rsidRDefault="00803939" w:rsidP="00803939">
      <w:pPr>
        <w:spacing w:line="360" w:lineRule="auto"/>
        <w:jc w:val="both"/>
        <w:rPr>
          <w:rFonts w:ascii="Arial" w:hAnsi="Arial" w:cs="Arial"/>
          <w:szCs w:val="26"/>
        </w:rPr>
      </w:pPr>
    </w:p>
    <w:p w14:paraId="62093A70" w14:textId="77777777" w:rsidR="00232021" w:rsidRDefault="00232021" w:rsidP="00232021">
      <w:pPr>
        <w:jc w:val="both"/>
        <w:rPr>
          <w:rFonts w:ascii="Arial" w:hAnsi="Arial" w:cs="Arial"/>
          <w:i/>
          <w:iCs/>
          <w:lang w:val="en-US"/>
        </w:rPr>
      </w:pPr>
      <w:r w:rsidRPr="00232021">
        <w:rPr>
          <w:rFonts w:ascii="Arial" w:hAnsi="Arial" w:cs="Arial"/>
          <w:i/>
          <w:iCs/>
          <w:lang w:val="en-US"/>
        </w:rPr>
        <w:t>This publication has been prepared independently by Dürr AG/Dürr group (“Dürr”). It may contain statements which address such key issues as strategy, future financial results, events, competitive positions and product developments. Such forward-looking statements are subject to a number of risks, uncertainties and other factors, including, but not limited to those described in Dürr</w:t>
      </w:r>
      <w:r w:rsidR="00C76B92" w:rsidRPr="00C76B92">
        <w:rPr>
          <w:rFonts w:ascii="Arial" w:hAnsi="Arial" w:cs="Arial"/>
          <w:i/>
          <w:iCs/>
          <w:lang w:val="en-US"/>
        </w:rPr>
        <w:t>'</w:t>
      </w:r>
      <w:r w:rsidRPr="00232021">
        <w:rPr>
          <w:rFonts w:ascii="Arial" w:hAnsi="Arial" w:cs="Arial"/>
          <w:i/>
          <w:iCs/>
          <w:lang w:val="en-US"/>
        </w:rPr>
        <w:t>s disclosures, in particular in the chapter “Risks” in Dürr</w:t>
      </w:r>
      <w:r w:rsidR="00C76B92" w:rsidRPr="00C76B92">
        <w:rPr>
          <w:rFonts w:ascii="Arial" w:hAnsi="Arial" w:cs="Arial"/>
          <w:i/>
          <w:iCs/>
          <w:lang w:val="en-US"/>
        </w:rPr>
        <w:t>'</w:t>
      </w:r>
      <w:r w:rsidRPr="00232021">
        <w:rPr>
          <w:rFonts w:ascii="Arial" w:hAnsi="Arial" w:cs="Arial"/>
          <w:i/>
          <w:iCs/>
          <w:lang w:val="en-US"/>
        </w:rPr>
        <w:t>s annual report. Should one or more of these risks, uncertainties and other factors materialize, or should underlying expectations not occur or assumptions prove incorrect, actual results, performances or achievements of Dürr may vary materially from those described in the relevant forward-looking statements. These statements may be identified by words such as “expect,” “want,” “anticipate,” “intend,” “plan,” “believe,” “seek,” “estimate,” “will,” “project” or words of similar meaning. Dürr neither intends, nor assumes any obligation, to update or revise its forward-looking statements regularly in light of developments which differ from those anticipated. Stated competitive positions are based on management estimates supported by information provided by specialized external agencies.</w:t>
      </w:r>
    </w:p>
    <w:p w14:paraId="1713C158" w14:textId="77777777" w:rsidR="00232021" w:rsidRPr="00232021" w:rsidRDefault="00232021" w:rsidP="00232021">
      <w:pPr>
        <w:jc w:val="both"/>
        <w:rPr>
          <w:rFonts w:ascii="Arial" w:hAnsi="Arial" w:cs="Arial"/>
          <w:i/>
          <w:iCs/>
          <w:lang w:val="en-US"/>
        </w:rPr>
      </w:pPr>
    </w:p>
    <w:p w14:paraId="6BECFA99" w14:textId="77777777" w:rsidR="00917475" w:rsidRPr="00803939" w:rsidRDefault="00232021" w:rsidP="00D02C5F">
      <w:pPr>
        <w:jc w:val="both"/>
        <w:rPr>
          <w:rFonts w:ascii="Arial" w:hAnsi="Arial" w:cs="Arial"/>
          <w:i/>
          <w:iCs/>
          <w:lang w:val="en-US"/>
        </w:rPr>
      </w:pPr>
      <w:r w:rsidRPr="00232021">
        <w:rPr>
          <w:rFonts w:ascii="Arial" w:hAnsi="Arial" w:cs="Arial"/>
          <w:i/>
          <w:iCs/>
          <w:lang w:val="en-US"/>
        </w:rPr>
        <w:t xml:space="preserve">Our financial reports, presentations, press releases and ad-hoc releases may include alternative financial metrics. These metrics are not defined in </w:t>
      </w:r>
      <w:r w:rsidR="00E63D6D">
        <w:rPr>
          <w:rFonts w:ascii="Arial" w:hAnsi="Arial" w:cs="Arial"/>
          <w:i/>
          <w:iCs/>
          <w:lang w:val="en-US"/>
        </w:rPr>
        <w:t xml:space="preserve">the </w:t>
      </w:r>
      <w:r w:rsidRPr="00232021">
        <w:rPr>
          <w:rFonts w:ascii="Arial" w:hAnsi="Arial" w:cs="Arial"/>
          <w:i/>
          <w:iCs/>
          <w:lang w:val="en-US"/>
        </w:rPr>
        <w:t>IFRS (International Financial Reporting Standards). Dürr</w:t>
      </w:r>
      <w:r w:rsidR="00C76B92" w:rsidRPr="00C76B92">
        <w:rPr>
          <w:rFonts w:ascii="Arial" w:hAnsi="Arial" w:cs="Arial"/>
          <w:i/>
          <w:iCs/>
          <w:lang w:val="en-US"/>
        </w:rPr>
        <w:t>'</w:t>
      </w:r>
      <w:r w:rsidRPr="00232021">
        <w:rPr>
          <w:rFonts w:ascii="Arial" w:hAnsi="Arial" w:cs="Arial"/>
          <w:i/>
          <w:iCs/>
          <w:lang w:val="en-US"/>
        </w:rPr>
        <w:t>s net assets, financial position and results of operations should not be assessed solely on the basis of these alternative financial metrics. Under no circumstances do they replace the performance indicators presented in the consolidated financial statements and calculated in accordance with</w:t>
      </w:r>
      <w:r w:rsidR="00E63D6D">
        <w:rPr>
          <w:rFonts w:ascii="Arial" w:hAnsi="Arial" w:cs="Arial"/>
          <w:i/>
          <w:iCs/>
          <w:lang w:val="en-US"/>
        </w:rPr>
        <w:t xml:space="preserve"> the</w:t>
      </w:r>
      <w:r w:rsidRPr="00232021">
        <w:rPr>
          <w:rFonts w:ascii="Arial" w:hAnsi="Arial" w:cs="Arial"/>
          <w:i/>
          <w:iCs/>
          <w:lang w:val="en-US"/>
        </w:rPr>
        <w:t xml:space="preserve"> IFRS. The calculation of alternative financial metrics may vary from company to company despite the use of the same terminology. </w:t>
      </w:r>
      <w:r w:rsidRPr="00917475">
        <w:rPr>
          <w:rFonts w:ascii="Arial" w:hAnsi="Arial" w:cs="Arial"/>
          <w:i/>
          <w:iCs/>
          <w:lang w:val="en-US"/>
        </w:rPr>
        <w:t xml:space="preserve">Further information regarding the alternative financial metrics used at Dürr can be found in our financial glossary on the Dürr </w:t>
      </w:r>
      <w:r w:rsidR="00C76B92" w:rsidRPr="00917475">
        <w:rPr>
          <w:rFonts w:ascii="Arial" w:hAnsi="Arial" w:cs="Arial"/>
          <w:i/>
          <w:iCs/>
          <w:lang w:val="en-US"/>
        </w:rPr>
        <w:t xml:space="preserve">web </w:t>
      </w:r>
      <w:r w:rsidRPr="00917475">
        <w:rPr>
          <w:rFonts w:ascii="Arial" w:hAnsi="Arial" w:cs="Arial"/>
          <w:i/>
          <w:iCs/>
          <w:lang w:val="en-US"/>
        </w:rPr>
        <w:t xml:space="preserve">page </w:t>
      </w:r>
      <w:r w:rsidR="00D02C5F">
        <w:rPr>
          <w:rFonts w:ascii="Arial" w:hAnsi="Arial" w:cs="Arial"/>
          <w:i/>
          <w:iCs/>
          <w:lang w:val="en-US"/>
        </w:rPr>
        <w:t>(</w:t>
      </w:r>
      <w:hyperlink r:id="rId9" w:history="1">
        <w:r w:rsidR="005C6D0F" w:rsidRPr="00F16A4A">
          <w:rPr>
            <w:rStyle w:val="Hyperlink"/>
            <w:rFonts w:ascii="Arial" w:hAnsi="Arial" w:cs="Arial"/>
            <w:i/>
            <w:iCs/>
            <w:lang w:val="en-US"/>
          </w:rPr>
          <w:t>https://www.durr-group.com/en/investor-relations/service/glossary/</w:t>
        </w:r>
      </w:hyperlink>
      <w:r w:rsidR="00D02C5F">
        <w:rPr>
          <w:rFonts w:ascii="Arial" w:hAnsi="Arial" w:cs="Arial"/>
          <w:i/>
          <w:iCs/>
          <w:lang w:val="en-US"/>
        </w:rPr>
        <w:t>).</w:t>
      </w:r>
    </w:p>
    <w:sectPr w:rsidR="00917475" w:rsidRPr="00803939" w:rsidSect="00184629">
      <w:headerReference w:type="default" r:id="rId10"/>
      <w:footerReference w:type="default" r:id="rId11"/>
      <w:headerReference w:type="first" r:id="rId12"/>
      <w:footerReference w:type="first" r:id="rId13"/>
      <w:pgSz w:w="11906" w:h="16838" w:code="9"/>
      <w:pgMar w:top="2552" w:right="2381" w:bottom="1247" w:left="1418"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0A2DD" w14:textId="77777777" w:rsidR="0025291C" w:rsidRDefault="0025291C" w:rsidP="005832F1">
      <w:r>
        <w:separator/>
      </w:r>
    </w:p>
  </w:endnote>
  <w:endnote w:type="continuationSeparator" w:id="0">
    <w:p w14:paraId="04DE63AE" w14:textId="77777777" w:rsidR="0025291C" w:rsidRDefault="0025291C" w:rsidP="0058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INPro-Medium">
    <w:altName w:val="Arial"/>
    <w:panose1 w:val="020B0604020101020102"/>
    <w:charset w:val="00"/>
    <w:family w:val="swiss"/>
    <w:notTrueType/>
    <w:pitch w:val="variable"/>
    <w:sig w:usb0="A00002BF" w:usb1="4000207B" w:usb2="00000008"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D9087" w14:textId="406140A0" w:rsidR="005B0532" w:rsidRPr="005B0532" w:rsidRDefault="005B0532" w:rsidP="00BC5EB2">
    <w:pPr>
      <w:pStyle w:val="Fuzeile"/>
      <w:tabs>
        <w:tab w:val="clear" w:pos="4536"/>
        <w:tab w:val="clear" w:pos="9072"/>
        <w:tab w:val="center" w:pos="4054"/>
      </w:tabs>
      <w:rPr>
        <w:rFonts w:ascii="Arial" w:hAnsi="Arial" w:cs="Arial"/>
      </w:rPr>
    </w:pPr>
    <w:r w:rsidRPr="006D19C8">
      <w:rPr>
        <w:rFonts w:ascii="Arial" w:hAnsi="Arial" w:cs="Arial"/>
        <w:i/>
        <w:noProof/>
        <w:szCs w:val="26"/>
        <w:lang w:eastAsia="de-DE"/>
      </w:rPr>
      <mc:AlternateContent>
        <mc:Choice Requires="wps">
          <w:drawing>
            <wp:anchor distT="0" distB="0" distL="114300" distR="114300" simplePos="0" relativeHeight="251675648" behindDoc="0" locked="0" layoutInCell="1" allowOverlap="1" wp14:anchorId="3586F4CC" wp14:editId="156A132C">
              <wp:simplePos x="0" y="0"/>
              <wp:positionH relativeFrom="page">
                <wp:posOffset>6301105</wp:posOffset>
              </wp:positionH>
              <wp:positionV relativeFrom="page">
                <wp:posOffset>8818938</wp:posOffset>
              </wp:positionV>
              <wp:extent cx="971550" cy="1050925"/>
              <wp:effectExtent l="0" t="0" r="0" b="0"/>
              <wp:wrapNone/>
              <wp:docPr id="17" name="Textfeld 17"/>
              <wp:cNvGraphicFramePr/>
              <a:graphic xmlns:a="http://schemas.openxmlformats.org/drawingml/2006/main">
                <a:graphicData uri="http://schemas.microsoft.com/office/word/2010/wordprocessingShape">
                  <wps:wsp>
                    <wps:cNvSpPr txBox="1"/>
                    <wps:spPr>
                      <a:xfrm>
                        <a:off x="0" y="0"/>
                        <a:ext cx="971550" cy="1050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6998529" w14:textId="77777777"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14:paraId="6A96428B" w14:textId="77777777"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Corporate Communica-</w:t>
                          </w:r>
                          <w:r w:rsidRPr="00E471E3">
                            <w:rPr>
                              <w:rFonts w:ascii="Arial" w:hAnsi="Arial" w:cs="Arial"/>
                              <w:b/>
                              <w:sz w:val="12"/>
                              <w:szCs w:val="12"/>
                              <w:lang w:val="en-GB"/>
                            </w:rPr>
                            <w:br/>
                            <w:t>tions &amp; Investor Relations</w:t>
                          </w:r>
                        </w:p>
                        <w:p w14:paraId="2183C7BB"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14:paraId="579226BA"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14:paraId="1CE48696" w14:textId="77777777"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14:paraId="060BFA3E" w14:textId="77777777" w:rsidR="005B0532" w:rsidRPr="00E471E3" w:rsidRDefault="005B0532" w:rsidP="005B0532">
                          <w:pPr>
                            <w:tabs>
                              <w:tab w:val="left" w:pos="426"/>
                            </w:tabs>
                            <w:spacing w:line="140" w:lineRule="exact"/>
                            <w:rPr>
                              <w:rFonts w:ascii="Arial" w:hAnsi="Arial" w:cs="Arial"/>
                              <w:sz w:val="12"/>
                              <w:szCs w:val="12"/>
                              <w:lang w:val="en-GB"/>
                            </w:rPr>
                          </w:pPr>
                        </w:p>
                        <w:p w14:paraId="148BD685" w14:textId="77777777"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14:paraId="53B1766B" w14:textId="77777777"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14:paraId="5A18D95C" w14:textId="77777777" w:rsidR="005B0532" w:rsidRPr="00E471E3" w:rsidRDefault="005B0532" w:rsidP="005B0532">
                          <w:pPr>
                            <w:tabs>
                              <w:tab w:val="left" w:pos="426"/>
                            </w:tabs>
                            <w:spacing w:line="140" w:lineRule="exact"/>
                            <w:rPr>
                              <w:rFonts w:ascii="Arial" w:hAnsi="Arial" w:cs="Arial"/>
                              <w:sz w:val="12"/>
                              <w:szCs w:val="12"/>
                              <w:lang w:val="en-GB"/>
                            </w:rPr>
                          </w:pPr>
                        </w:p>
                        <w:p w14:paraId="06578D3F"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14:paraId="67D24FCC" w14:textId="77777777"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586F4CC" id="_x0000_t202" coordsize="21600,21600" o:spt="202" path="m,l,21600r21600,l21600,xe">
              <v:stroke joinstyle="miter"/>
              <v:path gradientshapeok="t" o:connecttype="rect"/>
            </v:shapetype>
            <v:shape id="Textfeld 17" o:spid="_x0000_s1034" type="#_x0000_t202" style="position:absolute;margin-left:496.15pt;margin-top:694.4pt;width:76.5pt;height:82.7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" fillcolor="white [3201]" stroked="f" strokeweight=".5pt">
              <v:textbox style="mso-fit-shape-to-text:t" inset="0,0,0,0">
                <w:txbxContent>
                  <w:p w14:paraId="26998529" w14:textId="77777777"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14:paraId="6A96428B" w14:textId="77777777"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Corporate Communica-</w:t>
                    </w:r>
                    <w:r w:rsidRPr="00E471E3">
                      <w:rPr>
                        <w:rFonts w:ascii="Arial" w:hAnsi="Arial" w:cs="Arial"/>
                        <w:b/>
                        <w:sz w:val="12"/>
                        <w:szCs w:val="12"/>
                        <w:lang w:val="en-GB"/>
                      </w:rPr>
                      <w:br/>
                      <w:t>tions &amp; Investor Relations</w:t>
                    </w:r>
                  </w:p>
                  <w:p w14:paraId="2183C7BB"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14:paraId="579226BA"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14:paraId="1CE48696" w14:textId="77777777"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14:paraId="060BFA3E" w14:textId="77777777" w:rsidR="005B0532" w:rsidRPr="00E471E3" w:rsidRDefault="005B0532" w:rsidP="005B0532">
                    <w:pPr>
                      <w:tabs>
                        <w:tab w:val="left" w:pos="426"/>
                      </w:tabs>
                      <w:spacing w:line="140" w:lineRule="exact"/>
                      <w:rPr>
                        <w:rFonts w:ascii="Arial" w:hAnsi="Arial" w:cs="Arial"/>
                        <w:sz w:val="12"/>
                        <w:szCs w:val="12"/>
                        <w:lang w:val="en-GB"/>
                      </w:rPr>
                    </w:pPr>
                  </w:p>
                  <w:p w14:paraId="148BD685" w14:textId="77777777"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14:paraId="53B1766B" w14:textId="77777777"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14:paraId="5A18D95C" w14:textId="77777777" w:rsidR="005B0532" w:rsidRPr="00E471E3" w:rsidRDefault="005B0532" w:rsidP="005B0532">
                    <w:pPr>
                      <w:tabs>
                        <w:tab w:val="left" w:pos="426"/>
                      </w:tabs>
                      <w:spacing w:line="140" w:lineRule="exact"/>
                      <w:rPr>
                        <w:rFonts w:ascii="Arial" w:hAnsi="Arial" w:cs="Arial"/>
                        <w:sz w:val="12"/>
                        <w:szCs w:val="12"/>
                        <w:lang w:val="en-GB"/>
                      </w:rPr>
                    </w:pPr>
                  </w:p>
                  <w:p w14:paraId="06578D3F"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14:paraId="67D24FCC" w14:textId="77777777"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v:textbox>
              <w10:wrap anchorx="page" anchory="page"/>
            </v:shape>
          </w:pict>
        </mc:Fallback>
      </mc:AlternateContent>
    </w:r>
    <w:r>
      <w:tab/>
    </w:r>
    <w:r w:rsidRPr="005B0532">
      <w:rPr>
        <w:rFonts w:ascii="Arial" w:hAnsi="Arial" w:cs="Arial"/>
      </w:rPr>
      <w:fldChar w:fldCharType="begin"/>
    </w:r>
    <w:r w:rsidRPr="005B0532">
      <w:rPr>
        <w:rFonts w:ascii="Arial" w:hAnsi="Arial" w:cs="Arial"/>
      </w:rPr>
      <w:instrText>PAGE   \* MERGEFORMAT</w:instrText>
    </w:r>
    <w:r w:rsidRPr="005B0532">
      <w:rPr>
        <w:rFonts w:ascii="Arial" w:hAnsi="Arial" w:cs="Arial"/>
      </w:rPr>
      <w:fldChar w:fldCharType="separate"/>
    </w:r>
    <w:r w:rsidR="00142A56">
      <w:rPr>
        <w:rFonts w:ascii="Arial" w:hAnsi="Arial" w:cs="Arial"/>
        <w:noProof/>
      </w:rPr>
      <w:t>3</w:t>
    </w:r>
    <w:r w:rsidRPr="005B0532">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AE062" w14:textId="633AD125" w:rsidR="005B0532" w:rsidRPr="006C3BEC" w:rsidRDefault="005B0532" w:rsidP="00BC5EB2">
    <w:pPr>
      <w:pStyle w:val="Fuzeile"/>
      <w:tabs>
        <w:tab w:val="clear" w:pos="4536"/>
        <w:tab w:val="clear" w:pos="9072"/>
        <w:tab w:val="center" w:pos="4054"/>
      </w:tabs>
      <w:rPr>
        <w:rFonts w:ascii="Arial" w:hAnsi="Arial" w:cs="Arial"/>
      </w:rPr>
    </w:pPr>
    <w:r w:rsidRPr="006D19C8">
      <w:rPr>
        <w:rFonts w:ascii="Arial" w:hAnsi="Arial" w:cs="Arial"/>
        <w:i/>
        <w:noProof/>
        <w:szCs w:val="26"/>
        <w:lang w:eastAsia="de-DE"/>
      </w:rPr>
      <mc:AlternateContent>
        <mc:Choice Requires="wps">
          <w:drawing>
            <wp:anchor distT="0" distB="0" distL="114300" distR="114300" simplePos="0" relativeHeight="251670528" behindDoc="0" locked="0" layoutInCell="1" allowOverlap="1" wp14:anchorId="56B18508" wp14:editId="73496D8D">
              <wp:simplePos x="0" y="0"/>
              <wp:positionH relativeFrom="page">
                <wp:posOffset>6301105</wp:posOffset>
              </wp:positionH>
              <wp:positionV relativeFrom="page">
                <wp:posOffset>8820843</wp:posOffset>
              </wp:positionV>
              <wp:extent cx="971550" cy="1050925"/>
              <wp:effectExtent l="0" t="0" r="0" b="0"/>
              <wp:wrapNone/>
              <wp:docPr id="27" name="Textfeld 27"/>
              <wp:cNvGraphicFramePr/>
              <a:graphic xmlns:a="http://schemas.openxmlformats.org/drawingml/2006/main">
                <a:graphicData uri="http://schemas.microsoft.com/office/word/2010/wordprocessingShape">
                  <wps:wsp>
                    <wps:cNvSpPr txBox="1"/>
                    <wps:spPr>
                      <a:xfrm>
                        <a:off x="0" y="0"/>
                        <a:ext cx="971550" cy="1050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AACD5" w14:textId="77777777"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14:paraId="59956209" w14:textId="77777777"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Corporate Communica-</w:t>
                          </w:r>
                          <w:r w:rsidRPr="00E471E3">
                            <w:rPr>
                              <w:rFonts w:ascii="Arial" w:hAnsi="Arial" w:cs="Arial"/>
                              <w:b/>
                              <w:sz w:val="12"/>
                              <w:szCs w:val="12"/>
                              <w:lang w:val="en-GB"/>
                            </w:rPr>
                            <w:br/>
                            <w:t>tions &amp; Investor Relations</w:t>
                          </w:r>
                        </w:p>
                        <w:p w14:paraId="52DEDA5F"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14:paraId="4A6C45F4"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14:paraId="36C47A82" w14:textId="77777777"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14:paraId="2A9C910A" w14:textId="77777777" w:rsidR="005B0532" w:rsidRPr="00E471E3" w:rsidRDefault="005B0532" w:rsidP="005B0532">
                          <w:pPr>
                            <w:tabs>
                              <w:tab w:val="left" w:pos="426"/>
                            </w:tabs>
                            <w:spacing w:line="140" w:lineRule="exact"/>
                            <w:rPr>
                              <w:rFonts w:ascii="Arial" w:hAnsi="Arial" w:cs="Arial"/>
                              <w:sz w:val="12"/>
                              <w:szCs w:val="12"/>
                              <w:lang w:val="en-GB"/>
                            </w:rPr>
                          </w:pPr>
                        </w:p>
                        <w:p w14:paraId="5374EEDE" w14:textId="77777777"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14:paraId="47FCAA5E" w14:textId="77777777"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14:paraId="4320AB52" w14:textId="77777777" w:rsidR="005B0532" w:rsidRPr="00E471E3" w:rsidRDefault="005B0532" w:rsidP="005B0532">
                          <w:pPr>
                            <w:tabs>
                              <w:tab w:val="left" w:pos="426"/>
                            </w:tabs>
                            <w:spacing w:line="140" w:lineRule="exact"/>
                            <w:rPr>
                              <w:rFonts w:ascii="Arial" w:hAnsi="Arial" w:cs="Arial"/>
                              <w:sz w:val="12"/>
                              <w:szCs w:val="12"/>
                              <w:lang w:val="en-GB"/>
                            </w:rPr>
                          </w:pPr>
                        </w:p>
                        <w:p w14:paraId="57593417"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14:paraId="14304541" w14:textId="77777777"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6B18508" id="_x0000_t202" coordsize="21600,21600" o:spt="202" path="m,l,21600r21600,l21600,xe">
              <v:stroke joinstyle="miter"/>
              <v:path gradientshapeok="t" o:connecttype="rect"/>
            </v:shapetype>
            <v:shape id="Textfeld 27" o:spid="_x0000_s1036" type="#_x0000_t202" style="position:absolute;margin-left:496.15pt;margin-top:694.55pt;width:76.5pt;height:82.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" fillcolor="white [3201]" stroked="f" strokeweight=".5pt">
              <v:textbox style="mso-fit-shape-to-text:t" inset="0,0,0,0">
                <w:txbxContent>
                  <w:p w14:paraId="690AACD5" w14:textId="77777777" w:rsidR="005B0532" w:rsidRPr="00E471E3" w:rsidRDefault="005B0532" w:rsidP="005B0532">
                    <w:pPr>
                      <w:tabs>
                        <w:tab w:val="left" w:pos="426"/>
                      </w:tabs>
                      <w:spacing w:line="140" w:lineRule="exact"/>
                      <w:rPr>
                        <w:rFonts w:ascii="Arial" w:hAnsi="Arial" w:cs="Arial"/>
                        <w:b/>
                        <w:sz w:val="12"/>
                        <w:szCs w:val="12"/>
                      </w:rPr>
                    </w:pPr>
                    <w:r w:rsidRPr="00E471E3">
                      <w:rPr>
                        <w:rFonts w:ascii="Arial" w:hAnsi="Arial" w:cs="Arial"/>
                        <w:b/>
                        <w:sz w:val="12"/>
                        <w:szCs w:val="12"/>
                      </w:rPr>
                      <w:t>Dürr Aktiengesellschaft</w:t>
                    </w:r>
                  </w:p>
                  <w:p w14:paraId="59956209" w14:textId="77777777" w:rsidR="005B0532" w:rsidRPr="00E471E3" w:rsidRDefault="005B0532" w:rsidP="005B0532">
                    <w:pPr>
                      <w:tabs>
                        <w:tab w:val="left" w:pos="426"/>
                      </w:tabs>
                      <w:spacing w:line="140" w:lineRule="exact"/>
                      <w:rPr>
                        <w:rFonts w:ascii="Arial" w:hAnsi="Arial" w:cs="Arial"/>
                        <w:b/>
                        <w:sz w:val="12"/>
                        <w:szCs w:val="12"/>
                        <w:lang w:val="en-GB"/>
                      </w:rPr>
                    </w:pPr>
                    <w:r w:rsidRPr="00E471E3">
                      <w:rPr>
                        <w:rFonts w:ascii="Arial" w:hAnsi="Arial" w:cs="Arial"/>
                        <w:b/>
                        <w:sz w:val="12"/>
                        <w:szCs w:val="12"/>
                        <w:lang w:val="en-GB"/>
                      </w:rPr>
                      <w:t>Corporate Communica-</w:t>
                    </w:r>
                    <w:r w:rsidRPr="00E471E3">
                      <w:rPr>
                        <w:rFonts w:ascii="Arial" w:hAnsi="Arial" w:cs="Arial"/>
                        <w:b/>
                        <w:sz w:val="12"/>
                        <w:szCs w:val="12"/>
                        <w:lang w:val="en-GB"/>
                      </w:rPr>
                      <w:br/>
                      <w:t>tions &amp; Investor Relations</w:t>
                    </w:r>
                  </w:p>
                  <w:p w14:paraId="52DEDA5F"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Carl-Benz-Str. 34</w:t>
                    </w:r>
                  </w:p>
                  <w:p w14:paraId="4A6C45F4"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74321 Bietigheim-Bissingen</w:t>
                    </w:r>
                  </w:p>
                  <w:p w14:paraId="36C47A82" w14:textId="77777777" w:rsidR="00186B29" w:rsidRPr="00E471E3" w:rsidRDefault="00186B29"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Germany</w:t>
                    </w:r>
                  </w:p>
                  <w:p w14:paraId="2A9C910A" w14:textId="77777777" w:rsidR="005B0532" w:rsidRPr="00E471E3" w:rsidRDefault="005B0532" w:rsidP="005B0532">
                    <w:pPr>
                      <w:tabs>
                        <w:tab w:val="left" w:pos="426"/>
                      </w:tabs>
                      <w:spacing w:line="140" w:lineRule="exact"/>
                      <w:rPr>
                        <w:rFonts w:ascii="Arial" w:hAnsi="Arial" w:cs="Arial"/>
                        <w:sz w:val="12"/>
                        <w:szCs w:val="12"/>
                        <w:lang w:val="en-GB"/>
                      </w:rPr>
                    </w:pPr>
                  </w:p>
                  <w:p w14:paraId="5374EEDE" w14:textId="77777777" w:rsidR="005B0532" w:rsidRPr="00E471E3" w:rsidRDefault="00E471E3" w:rsidP="005B0532">
                    <w:pPr>
                      <w:tabs>
                        <w:tab w:val="left" w:pos="364"/>
                      </w:tabs>
                      <w:spacing w:line="140" w:lineRule="exact"/>
                      <w:rPr>
                        <w:rFonts w:ascii="Arial" w:hAnsi="Arial" w:cs="Arial"/>
                        <w:sz w:val="12"/>
                        <w:szCs w:val="12"/>
                        <w:lang w:val="en-GB"/>
                      </w:rPr>
                    </w:pPr>
                    <w:r>
                      <w:rPr>
                        <w:rFonts w:ascii="Arial" w:hAnsi="Arial" w:cs="Arial"/>
                        <w:sz w:val="12"/>
                        <w:szCs w:val="12"/>
                        <w:lang w:val="en-GB"/>
                      </w:rPr>
                      <w:t>Phone</w:t>
                    </w:r>
                    <w:r w:rsidR="005B0532" w:rsidRPr="00E471E3">
                      <w:rPr>
                        <w:rFonts w:ascii="Arial" w:hAnsi="Arial" w:cs="Arial"/>
                        <w:sz w:val="12"/>
                        <w:szCs w:val="12"/>
                        <w:lang w:val="en-GB"/>
                      </w:rPr>
                      <w:t xml:space="preserve"> +49 7142 78-1785</w:t>
                    </w:r>
                  </w:p>
                  <w:p w14:paraId="47FCAA5E" w14:textId="77777777" w:rsidR="005B0532" w:rsidRPr="00E471E3" w:rsidRDefault="005B0532" w:rsidP="005B0532">
                    <w:pPr>
                      <w:tabs>
                        <w:tab w:val="left" w:pos="364"/>
                      </w:tabs>
                      <w:spacing w:line="140" w:lineRule="exact"/>
                      <w:rPr>
                        <w:rFonts w:ascii="Arial" w:hAnsi="Arial" w:cs="Arial"/>
                        <w:sz w:val="12"/>
                        <w:szCs w:val="12"/>
                        <w:lang w:val="en-GB"/>
                      </w:rPr>
                    </w:pPr>
                    <w:r w:rsidRPr="00E471E3">
                      <w:rPr>
                        <w:rFonts w:ascii="Arial" w:hAnsi="Arial" w:cs="Arial"/>
                        <w:sz w:val="12"/>
                        <w:szCs w:val="12"/>
                        <w:lang w:val="en-GB"/>
                      </w:rPr>
                      <w:t>Fax +49 7142 78-1716</w:t>
                    </w:r>
                  </w:p>
                  <w:p w14:paraId="4320AB52" w14:textId="77777777" w:rsidR="005B0532" w:rsidRPr="00E471E3" w:rsidRDefault="005B0532" w:rsidP="005B0532">
                    <w:pPr>
                      <w:tabs>
                        <w:tab w:val="left" w:pos="426"/>
                      </w:tabs>
                      <w:spacing w:line="140" w:lineRule="exact"/>
                      <w:rPr>
                        <w:rFonts w:ascii="Arial" w:hAnsi="Arial" w:cs="Arial"/>
                        <w:sz w:val="12"/>
                        <w:szCs w:val="12"/>
                        <w:lang w:val="en-GB"/>
                      </w:rPr>
                    </w:pPr>
                  </w:p>
                  <w:p w14:paraId="57593417" w14:textId="77777777" w:rsidR="005B0532" w:rsidRPr="00E471E3" w:rsidRDefault="005B0532" w:rsidP="005B0532">
                    <w:pPr>
                      <w:tabs>
                        <w:tab w:val="left" w:pos="426"/>
                      </w:tabs>
                      <w:spacing w:line="140" w:lineRule="exact"/>
                      <w:rPr>
                        <w:rFonts w:ascii="Arial" w:hAnsi="Arial" w:cs="Arial"/>
                        <w:sz w:val="12"/>
                        <w:szCs w:val="12"/>
                        <w:lang w:val="en-GB"/>
                      </w:rPr>
                    </w:pPr>
                    <w:r w:rsidRPr="00E471E3">
                      <w:rPr>
                        <w:rFonts w:ascii="Arial" w:hAnsi="Arial" w:cs="Arial"/>
                        <w:sz w:val="12"/>
                        <w:szCs w:val="12"/>
                        <w:lang w:val="en-GB"/>
                      </w:rPr>
                      <w:t>corpcom@durr.com</w:t>
                    </w:r>
                  </w:p>
                  <w:p w14:paraId="14304541" w14:textId="77777777" w:rsidR="005B0532" w:rsidRPr="00E471E3" w:rsidRDefault="005B0532" w:rsidP="005B0532">
                    <w:pPr>
                      <w:tabs>
                        <w:tab w:val="left" w:pos="426"/>
                      </w:tabs>
                      <w:spacing w:line="140" w:lineRule="exact"/>
                      <w:rPr>
                        <w:rFonts w:ascii="Arial" w:hAnsi="Arial" w:cs="Arial"/>
                      </w:rPr>
                    </w:pPr>
                    <w:r w:rsidRPr="00E471E3">
                      <w:rPr>
                        <w:rFonts w:ascii="Arial" w:hAnsi="Arial" w:cs="Arial"/>
                        <w:sz w:val="12"/>
                        <w:szCs w:val="12"/>
                        <w:lang w:val="en-GB"/>
                      </w:rPr>
                      <w:t>www.durr</w:t>
                    </w:r>
                    <w:r w:rsidR="00990CF8">
                      <w:rPr>
                        <w:rFonts w:ascii="Arial" w:hAnsi="Arial" w:cs="Arial"/>
                        <w:sz w:val="12"/>
                        <w:szCs w:val="12"/>
                        <w:lang w:val="en-GB"/>
                      </w:rPr>
                      <w:t>-group</w:t>
                    </w:r>
                    <w:r w:rsidRPr="00E471E3">
                      <w:rPr>
                        <w:rFonts w:ascii="Arial" w:hAnsi="Arial" w:cs="Arial"/>
                        <w:sz w:val="12"/>
                        <w:szCs w:val="12"/>
                        <w:lang w:val="en-GB"/>
                      </w:rPr>
                      <w:t>.com</w:t>
                    </w:r>
                  </w:p>
                </w:txbxContent>
              </v:textbox>
              <w10:wrap anchorx="page" anchory="page"/>
            </v:shape>
          </w:pict>
        </mc:Fallback>
      </mc:AlternateContent>
    </w:r>
    <w:r w:rsidR="006C3BEC">
      <w:tab/>
    </w:r>
    <w:r w:rsidR="006C3BEC" w:rsidRPr="006C3BEC">
      <w:rPr>
        <w:rFonts w:ascii="Arial" w:hAnsi="Arial" w:cs="Arial"/>
      </w:rPr>
      <w:fldChar w:fldCharType="begin"/>
    </w:r>
    <w:r w:rsidR="006C3BEC" w:rsidRPr="006C3BEC">
      <w:rPr>
        <w:rFonts w:ascii="Arial" w:hAnsi="Arial" w:cs="Arial"/>
      </w:rPr>
      <w:instrText>PAGE   \* MERGEFORMAT</w:instrText>
    </w:r>
    <w:r w:rsidR="006C3BEC" w:rsidRPr="006C3BEC">
      <w:rPr>
        <w:rFonts w:ascii="Arial" w:hAnsi="Arial" w:cs="Arial"/>
      </w:rPr>
      <w:fldChar w:fldCharType="separate"/>
    </w:r>
    <w:r w:rsidR="00142A56">
      <w:rPr>
        <w:rFonts w:ascii="Arial" w:hAnsi="Arial" w:cs="Arial"/>
        <w:noProof/>
      </w:rPr>
      <w:t>1</w:t>
    </w:r>
    <w:r w:rsidR="006C3BEC" w:rsidRPr="006C3BE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74751" w14:textId="77777777" w:rsidR="0025291C" w:rsidRDefault="0025291C" w:rsidP="005832F1">
      <w:r>
        <w:separator/>
      </w:r>
    </w:p>
  </w:footnote>
  <w:footnote w:type="continuationSeparator" w:id="0">
    <w:p w14:paraId="53D7C01A" w14:textId="77777777" w:rsidR="0025291C" w:rsidRDefault="0025291C" w:rsidP="0058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609B2" w14:textId="77777777" w:rsidR="00E6251A" w:rsidRDefault="0056625E" w:rsidP="00B018BE">
    <w:pPr>
      <w:pStyle w:val="Kopfzeile"/>
      <w:tabs>
        <w:tab w:val="clear" w:pos="4536"/>
        <w:tab w:val="clear" w:pos="9072"/>
        <w:tab w:val="left" w:pos="8675"/>
      </w:tabs>
      <w:ind w:right="-1986"/>
    </w:pPr>
    <w:r w:rsidRPr="0088223E">
      <w:rPr>
        <w:noProof/>
        <w:lang w:eastAsia="de-DE"/>
      </w:rPr>
      <w:drawing>
        <wp:anchor distT="0" distB="0" distL="114300" distR="114300" simplePos="0" relativeHeight="251681792" behindDoc="0" locked="0" layoutInCell="1" allowOverlap="1" wp14:anchorId="24F4B5A1" wp14:editId="5AE8B675">
          <wp:simplePos x="0" y="0"/>
          <wp:positionH relativeFrom="margin">
            <wp:posOffset>4439920</wp:posOffset>
          </wp:positionH>
          <wp:positionV relativeFrom="paragraph">
            <wp:posOffset>-12510</wp:posOffset>
          </wp:positionV>
          <wp:extent cx="1477010" cy="491490"/>
          <wp:effectExtent l="0" t="0" r="8890" b="3810"/>
          <wp:wrapThrough wrapText="bothSides">
            <wp:wrapPolygon edited="0">
              <wp:start x="0" y="0"/>
              <wp:lineTo x="0" y="20930"/>
              <wp:lineTo x="21451" y="20930"/>
              <wp:lineTo x="21451" y="0"/>
              <wp:lineTo x="0" y="0"/>
            </wp:wrapPolygon>
          </wp:wrapThrough>
          <wp:docPr id="18" name="Grafik 18"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010" cy="491490"/>
                  </a:xfrm>
                  <a:prstGeom prst="rect">
                    <a:avLst/>
                  </a:prstGeom>
                  <a:noFill/>
                  <a:ln>
                    <a:noFill/>
                  </a:ln>
                </pic:spPr>
              </pic:pic>
            </a:graphicData>
          </a:graphic>
          <wp14:sizeRelH relativeFrom="page">
            <wp14:pctWidth>0</wp14:pctWidth>
          </wp14:sizeRelH>
          <wp14:sizeRelV relativeFrom="page">
            <wp14:pctHeight>0</wp14:pctHeight>
          </wp14:sizeRelV>
        </wp:anchor>
      </w:drawing>
    </w:r>
    <w:del w:id="1" w:author="Reichert, Carmen" w:date="2019-02-20T11:43:00Z">
      <w:r w:rsidDel="0056625E">
        <w:rPr>
          <w:noProof/>
          <w:lang w:eastAsia="de-DE"/>
        </w:rPr>
        <w:drawing>
          <wp:anchor distT="0" distB="0" distL="114300" distR="114300" simplePos="0" relativeHeight="251664384" behindDoc="0" locked="0" layoutInCell="1" allowOverlap="1" wp14:anchorId="2CAC7F98" wp14:editId="70A7C2EE">
            <wp:simplePos x="0" y="0"/>
            <wp:positionH relativeFrom="page">
              <wp:posOffset>5628640</wp:posOffset>
            </wp:positionH>
            <wp:positionV relativeFrom="page">
              <wp:posOffset>427355</wp:posOffset>
            </wp:positionV>
            <wp:extent cx="415290" cy="510540"/>
            <wp:effectExtent l="0" t="0" r="0" b="0"/>
            <wp:wrapNone/>
            <wp:docPr id="293" name="Grafik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rotWithShape="1">
                    <a:blip r:embed="rId2">
                      <a:extLst>
                        <a:ext uri="{28A0092B-C50C-407E-A947-70E740481C1C}">
                          <a14:useLocalDpi xmlns:a14="http://schemas.microsoft.com/office/drawing/2010/main" val="0"/>
                        </a:ext>
                      </a:extLst>
                    </a:blip>
                    <a:srcRect l="-40124" t="-1" r="100000" b="-3627"/>
                    <a:stretch/>
                  </pic:blipFill>
                  <pic:spPr bwMode="auto">
                    <a:xfrm>
                      <a:off x="0" y="0"/>
                      <a:ext cx="415290" cy="510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r w:rsidR="00E6251A">
      <w:rPr>
        <w:noProof/>
        <w:lang w:eastAsia="de-DE"/>
      </w:rPr>
      <mc:AlternateContent>
        <mc:Choice Requires="wps">
          <w:drawing>
            <wp:anchor distT="0" distB="0" distL="114300" distR="114300" simplePos="0" relativeHeight="251663360" behindDoc="0" locked="0" layoutInCell="1" allowOverlap="1" wp14:anchorId="6EEE270F" wp14:editId="415D5B5E">
              <wp:simplePos x="0" y="0"/>
              <wp:positionH relativeFrom="column">
                <wp:posOffset>-142875</wp:posOffset>
              </wp:positionH>
              <wp:positionV relativeFrom="paragraph">
                <wp:posOffset>19050</wp:posOffset>
              </wp:positionV>
              <wp:extent cx="3657600" cy="499110"/>
              <wp:effectExtent l="0" t="0" r="0" b="0"/>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99110"/>
                      </a:xfrm>
                      <a:prstGeom prst="rect">
                        <a:avLst/>
                      </a:prstGeom>
                      <a:noFill/>
                      <a:ln w="9525">
                        <a:noFill/>
                        <a:miter lim="800000"/>
                        <a:headEnd/>
                        <a:tailEnd/>
                      </a:ln>
                    </wps:spPr>
                    <wps:txbx>
                      <w:txbxContent>
                        <w:p w14:paraId="383C0BCE" w14:textId="77777777" w:rsidR="00E6251A" w:rsidRPr="00303E23" w:rsidRDefault="00E6251A" w:rsidP="00E6251A">
                          <w:pPr>
                            <w:rPr>
                              <w:rFonts w:ascii="DINPro-Medium" w:hAnsi="DINPro-Medium" w:cs="DINPro-Medium"/>
                              <w:caps/>
                              <w:color w:val="808080"/>
                              <w:sz w:val="48"/>
                              <w:szCs w:val="48"/>
                            </w:rPr>
                          </w:pPr>
                          <w:r w:rsidRPr="00303E23">
                            <w:rPr>
                              <w:rFonts w:ascii="DINPro-Medium" w:hAnsi="DINPro-Medium" w:cs="DINPro-Medium"/>
                              <w:caps/>
                              <w:color w:val="808080"/>
                              <w:sz w:val="48"/>
                              <w:szCs w:val="48"/>
                            </w:rPr>
                            <w:t>PRESS</w:t>
                          </w:r>
                          <w:r w:rsidR="00303E23" w:rsidRPr="00303E23">
                            <w:rPr>
                              <w:rFonts w:ascii="DINPro-Medium" w:hAnsi="DINPro-Medium" w:cs="DINPro-Medium"/>
                              <w:caps/>
                              <w:color w:val="808080"/>
                              <w:sz w:val="48"/>
                              <w:szCs w:val="48"/>
                            </w:rPr>
                            <w:t xml:space="preserve"> RELEASE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EE270F" id="_x0000_t202" coordsize="21600,21600" o:spt="202" path="m,l,21600r21600,l21600,xe">
              <v:stroke joinstyle="miter"/>
              <v:path gradientshapeok="t" o:connecttype="rect"/>
            </v:shapetype>
            <v:shape id="Textfeld 292" o:spid="_x0000_s1033" type="#_x0000_t202" style="position:absolute;margin-left:-11.25pt;margin-top:1.5pt;width:4in;height:3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" filled="f" stroked="f">
              <v:textbox>
                <w:txbxContent>
                  <w:p w14:paraId="383C0BCE" w14:textId="77777777" w:rsidR="00E6251A" w:rsidRPr="00303E23" w:rsidRDefault="00E6251A" w:rsidP="00E6251A">
                    <w:pPr>
                      <w:rPr>
                        <w:rFonts w:ascii="DINPro-Medium" w:hAnsi="DINPro-Medium" w:cs="DINPro-Medium"/>
                        <w:caps/>
                        <w:color w:val="808080"/>
                        <w:sz w:val="48"/>
                        <w:szCs w:val="48"/>
                      </w:rPr>
                    </w:pPr>
                    <w:r w:rsidRPr="00303E23">
                      <w:rPr>
                        <w:rFonts w:ascii="DINPro-Medium" w:hAnsi="DINPro-Medium" w:cs="DINPro-Medium"/>
                        <w:caps/>
                        <w:color w:val="808080"/>
                        <w:sz w:val="48"/>
                        <w:szCs w:val="48"/>
                      </w:rPr>
                      <w:t>PRESS</w:t>
                    </w:r>
                    <w:r w:rsidR="00303E23" w:rsidRPr="00303E23">
                      <w:rPr>
                        <w:rFonts w:ascii="DINPro-Medium" w:hAnsi="DINPro-Medium" w:cs="DINPro-Medium"/>
                        <w:caps/>
                        <w:color w:val="808080"/>
                        <w:sz w:val="48"/>
                        <w:szCs w:val="48"/>
                      </w:rPr>
                      <w:t xml:space="preserve"> RELEASE</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05BE3" w14:textId="77777777" w:rsidR="0029596B" w:rsidRPr="00A551EC" w:rsidRDefault="0056625E" w:rsidP="00E471E3">
    <w:pPr>
      <w:pStyle w:val="Kopfzeile"/>
      <w:tabs>
        <w:tab w:val="clear" w:pos="4536"/>
        <w:tab w:val="clear" w:pos="9072"/>
        <w:tab w:val="left" w:pos="9781"/>
      </w:tabs>
      <w:ind w:right="-1986"/>
    </w:pPr>
    <w:r w:rsidRPr="0088223E">
      <w:rPr>
        <w:noProof/>
        <w:lang w:eastAsia="de-DE"/>
      </w:rPr>
      <w:drawing>
        <wp:anchor distT="0" distB="0" distL="114300" distR="114300" simplePos="0" relativeHeight="251679744" behindDoc="0" locked="0" layoutInCell="1" allowOverlap="1" wp14:anchorId="216E4964" wp14:editId="1F0242F8">
          <wp:simplePos x="0" y="0"/>
          <wp:positionH relativeFrom="margin">
            <wp:posOffset>4025265</wp:posOffset>
          </wp:positionH>
          <wp:positionV relativeFrom="paragraph">
            <wp:posOffset>141358</wp:posOffset>
          </wp:positionV>
          <wp:extent cx="2088515" cy="695325"/>
          <wp:effectExtent l="0" t="0" r="6985" b="9525"/>
          <wp:wrapNone/>
          <wp:docPr id="15" name="Grafik 15" descr="F:\CCI\CD-Handbuch\Logos\Dürr Group neu März 2018\_final\20181001_Auslieferung_DUERR_LOGO\DÜRR_AuslieferungLOGO_RGB\jpg\Duerr_Group_mittel_rgb-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CI\CD-Handbuch\Logos\Dürr Group neu März 2018\_final\20181001_Auslieferung_DUERR_LOGO\DÜRR_AuslieferungLOGO_RGB\jpg\Duerr_Group_mittel_rgb-1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515" cy="695325"/>
                  </a:xfrm>
                  <a:prstGeom prst="rect">
                    <a:avLst/>
                  </a:prstGeom>
                  <a:noFill/>
                  <a:ln>
                    <a:noFill/>
                  </a:ln>
                </pic:spPr>
              </pic:pic>
            </a:graphicData>
          </a:graphic>
          <wp14:sizeRelH relativeFrom="page">
            <wp14:pctWidth>0</wp14:pctWidth>
          </wp14:sizeRelH>
          <wp14:sizeRelV relativeFrom="page">
            <wp14:pctHeight>0</wp14:pctHeight>
          </wp14:sizeRelV>
        </wp:anchor>
      </w:drawing>
    </w:r>
    <w:del w:id="2" w:author="Reichert, Carmen" w:date="2019-02-20T11:42:00Z">
      <w:r w:rsidR="00E471E3" w:rsidDel="0056625E">
        <w:rPr>
          <w:noProof/>
          <w:lang w:eastAsia="de-DE"/>
        </w:rPr>
        <w:drawing>
          <wp:anchor distT="0" distB="0" distL="114300" distR="114300" simplePos="0" relativeHeight="251677696" behindDoc="0" locked="0" layoutInCell="1" allowOverlap="1" wp14:anchorId="34CFDC11" wp14:editId="253A45F4">
            <wp:simplePos x="0" y="0"/>
            <wp:positionH relativeFrom="page">
              <wp:posOffset>4312525</wp:posOffset>
            </wp:positionH>
            <wp:positionV relativeFrom="page">
              <wp:posOffset>427512</wp:posOffset>
            </wp:positionV>
            <wp:extent cx="45719" cy="89979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1612" t="4926" r="100000" b="6836"/>
                    <a:stretch/>
                  </pic:blipFill>
                  <pic:spPr bwMode="auto">
                    <a:xfrm>
                      <a:off x="0" y="0"/>
                      <a:ext cx="45729" cy="90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r w:rsidR="00A551EC">
      <w:rPr>
        <w:noProof/>
        <w:lang w:eastAsia="de-DE"/>
      </w:rPr>
      <mc:AlternateContent>
        <mc:Choice Requires="wps">
          <w:drawing>
            <wp:anchor distT="0" distB="0" distL="114300" distR="114300" simplePos="0" relativeHeight="251668480" behindDoc="0" locked="0" layoutInCell="1" allowOverlap="1" wp14:anchorId="479A69F2" wp14:editId="09DF4D9F">
              <wp:simplePos x="0" y="0"/>
              <wp:positionH relativeFrom="column">
                <wp:posOffset>-94310</wp:posOffset>
              </wp:positionH>
              <wp:positionV relativeFrom="paragraph">
                <wp:posOffset>1328420</wp:posOffset>
              </wp:positionV>
              <wp:extent cx="5095875" cy="480695"/>
              <wp:effectExtent l="0" t="0" r="0" b="63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480695"/>
                      </a:xfrm>
                      <a:prstGeom prst="rect">
                        <a:avLst/>
                      </a:prstGeom>
                      <a:noFill/>
                      <a:ln w="9525">
                        <a:noFill/>
                        <a:miter lim="800000"/>
                        <a:headEnd/>
                        <a:tailEnd/>
                      </a:ln>
                    </wps:spPr>
                    <wps:txbx>
                      <w:txbxContent>
                        <w:p w14:paraId="2A87A5AF" w14:textId="77777777"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9A69F2" id="_x0000_t202" coordsize="21600,21600" o:spt="202" path="m,l,21600r21600,l21600,xe">
              <v:stroke joinstyle="miter"/>
              <v:path gradientshapeok="t" o:connecttype="rect"/>
            </v:shapetype>
            <v:shape id="Textfeld 8" o:spid="_x0000_s1035" type="#_x0000_t202" style="position:absolute;margin-left:-7.45pt;margin-top:104.6pt;width:401.25pt;height:37.8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" filled="f" stroked="f">
              <v:textbox style="mso-fit-shape-to-text:t">
                <w:txbxContent>
                  <w:p w14:paraId="2A87A5AF" w14:textId="77777777" w:rsidR="00A551EC" w:rsidRPr="003B5FDB" w:rsidRDefault="00A551EC" w:rsidP="00A551EC">
                    <w:pPr>
                      <w:rPr>
                        <w:rFonts w:ascii="DINPro-Medium" w:hAnsi="DINPro-Medium" w:cs="DINPro-Medium"/>
                        <w:color w:val="FFFFFF"/>
                        <w:sz w:val="48"/>
                        <w:szCs w:val="48"/>
                      </w:rPr>
                    </w:pPr>
                    <w:r w:rsidRPr="003B5FDB">
                      <w:rPr>
                        <w:rFonts w:ascii="DINPro-Medium" w:hAnsi="DINPro-Medium" w:cs="DINPro-Medium"/>
                        <w:color w:val="FFFFFF"/>
                        <w:sz w:val="48"/>
                        <w:szCs w:val="48"/>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4EDCDE1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1.25pt" o:bullet="t">
        <v:imagedata r:id="rId1" o:title="Gray Bullet"/>
      </v:shape>
    </w:pict>
  </w:numPicBullet>
  <w:numPicBullet w:numPicBulletId="1">
    <w:pict>
      <v:shape id="_x0000_i1027" type="#_x0000_t75" style="width:237.75pt;height:188.25pt" o:bullet="t">
        <v:imagedata r:id="rId2" o:title="clip_image001"/>
      </v:shape>
    </w:pict>
  </w:numPicBullet>
  <w:abstractNum w:abstractNumId="0" w15:restartNumberingAfterBreak="0">
    <w:nsid w:val="05217E9E"/>
    <w:multiLevelType w:val="hybridMultilevel"/>
    <w:tmpl w:val="2C2039D2"/>
    <w:lvl w:ilvl="0" w:tplc="463A8EC0">
      <w:start w:val="1"/>
      <w:numFmt w:val="bullet"/>
      <w:lvlText w:val=""/>
      <w:lvlPicBulletId w:val="0"/>
      <w:lvlJc w:val="left"/>
      <w:pPr>
        <w:tabs>
          <w:tab w:val="num" w:pos="10646"/>
        </w:tabs>
        <w:ind w:left="10646" w:hanging="360"/>
      </w:pPr>
      <w:rPr>
        <w:rFonts w:ascii="Symbol" w:hAnsi="Symbol" w:hint="default"/>
        <w:color w:val="auto"/>
      </w:rPr>
    </w:lvl>
    <w:lvl w:ilvl="1" w:tplc="04070003">
      <w:start w:val="1"/>
      <w:numFmt w:val="bullet"/>
      <w:lvlText w:val="o"/>
      <w:lvlJc w:val="left"/>
      <w:pPr>
        <w:tabs>
          <w:tab w:val="num" w:pos="11366"/>
        </w:tabs>
        <w:ind w:left="11366" w:hanging="360"/>
      </w:pPr>
      <w:rPr>
        <w:rFonts w:ascii="Courier New" w:hAnsi="Courier New" w:cs="Courier New" w:hint="default"/>
      </w:rPr>
    </w:lvl>
    <w:lvl w:ilvl="2" w:tplc="04070005" w:tentative="1">
      <w:start w:val="1"/>
      <w:numFmt w:val="bullet"/>
      <w:lvlText w:val=""/>
      <w:lvlJc w:val="left"/>
      <w:pPr>
        <w:tabs>
          <w:tab w:val="num" w:pos="12086"/>
        </w:tabs>
        <w:ind w:left="12086" w:hanging="360"/>
      </w:pPr>
      <w:rPr>
        <w:rFonts w:ascii="Wingdings" w:hAnsi="Wingdings" w:hint="default"/>
      </w:rPr>
    </w:lvl>
    <w:lvl w:ilvl="3" w:tplc="04070001" w:tentative="1">
      <w:start w:val="1"/>
      <w:numFmt w:val="bullet"/>
      <w:lvlText w:val=""/>
      <w:lvlJc w:val="left"/>
      <w:pPr>
        <w:tabs>
          <w:tab w:val="num" w:pos="12806"/>
        </w:tabs>
        <w:ind w:left="12806" w:hanging="360"/>
      </w:pPr>
      <w:rPr>
        <w:rFonts w:ascii="Symbol" w:hAnsi="Symbol" w:hint="default"/>
      </w:rPr>
    </w:lvl>
    <w:lvl w:ilvl="4" w:tplc="04070003" w:tentative="1">
      <w:start w:val="1"/>
      <w:numFmt w:val="bullet"/>
      <w:lvlText w:val="o"/>
      <w:lvlJc w:val="left"/>
      <w:pPr>
        <w:tabs>
          <w:tab w:val="num" w:pos="13526"/>
        </w:tabs>
        <w:ind w:left="13526" w:hanging="360"/>
      </w:pPr>
      <w:rPr>
        <w:rFonts w:ascii="Courier New" w:hAnsi="Courier New" w:cs="Courier New" w:hint="default"/>
      </w:rPr>
    </w:lvl>
    <w:lvl w:ilvl="5" w:tplc="04070005" w:tentative="1">
      <w:start w:val="1"/>
      <w:numFmt w:val="bullet"/>
      <w:lvlText w:val=""/>
      <w:lvlJc w:val="left"/>
      <w:pPr>
        <w:tabs>
          <w:tab w:val="num" w:pos="14246"/>
        </w:tabs>
        <w:ind w:left="14246" w:hanging="360"/>
      </w:pPr>
      <w:rPr>
        <w:rFonts w:ascii="Wingdings" w:hAnsi="Wingdings" w:hint="default"/>
      </w:rPr>
    </w:lvl>
    <w:lvl w:ilvl="6" w:tplc="04070001" w:tentative="1">
      <w:start w:val="1"/>
      <w:numFmt w:val="bullet"/>
      <w:lvlText w:val=""/>
      <w:lvlJc w:val="left"/>
      <w:pPr>
        <w:tabs>
          <w:tab w:val="num" w:pos="14966"/>
        </w:tabs>
        <w:ind w:left="14966" w:hanging="360"/>
      </w:pPr>
      <w:rPr>
        <w:rFonts w:ascii="Symbol" w:hAnsi="Symbol" w:hint="default"/>
      </w:rPr>
    </w:lvl>
    <w:lvl w:ilvl="7" w:tplc="04070003" w:tentative="1">
      <w:start w:val="1"/>
      <w:numFmt w:val="bullet"/>
      <w:lvlText w:val="o"/>
      <w:lvlJc w:val="left"/>
      <w:pPr>
        <w:tabs>
          <w:tab w:val="num" w:pos="15686"/>
        </w:tabs>
        <w:ind w:left="15686" w:hanging="360"/>
      </w:pPr>
      <w:rPr>
        <w:rFonts w:ascii="Courier New" w:hAnsi="Courier New" w:cs="Courier New" w:hint="default"/>
      </w:rPr>
    </w:lvl>
    <w:lvl w:ilvl="8" w:tplc="04070005" w:tentative="1">
      <w:start w:val="1"/>
      <w:numFmt w:val="bullet"/>
      <w:lvlText w:val=""/>
      <w:lvlJc w:val="left"/>
      <w:pPr>
        <w:tabs>
          <w:tab w:val="num" w:pos="16406"/>
        </w:tabs>
        <w:ind w:left="16406" w:hanging="360"/>
      </w:pPr>
      <w:rPr>
        <w:rFonts w:ascii="Wingdings" w:hAnsi="Wingdings" w:hint="default"/>
      </w:rPr>
    </w:lvl>
  </w:abstractNum>
  <w:abstractNum w:abstractNumId="1" w15:restartNumberingAfterBreak="0">
    <w:nsid w:val="224736BB"/>
    <w:multiLevelType w:val="hybridMultilevel"/>
    <w:tmpl w:val="E22086B6"/>
    <w:lvl w:ilvl="0" w:tplc="208272D8">
      <w:start w:val="1"/>
      <w:numFmt w:val="bullet"/>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36243F29"/>
    <w:multiLevelType w:val="hybridMultilevel"/>
    <w:tmpl w:val="A86CEA5E"/>
    <w:lvl w:ilvl="0" w:tplc="463A8EC0">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2265D29"/>
    <w:multiLevelType w:val="hybridMultilevel"/>
    <w:tmpl w:val="0DF005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ichert, Carmen">
    <w15:presenceInfo w15:providerId="AD" w15:userId="S-1-5-21-3492105315-3453138549-3869013523-167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BDB"/>
    <w:rsid w:val="0000038D"/>
    <w:rsid w:val="000039E8"/>
    <w:rsid w:val="0009799E"/>
    <w:rsid w:val="000A20CB"/>
    <w:rsid w:val="000C27AD"/>
    <w:rsid w:val="000F6EA2"/>
    <w:rsid w:val="00125BDB"/>
    <w:rsid w:val="00142A56"/>
    <w:rsid w:val="00184629"/>
    <w:rsid w:val="00186B29"/>
    <w:rsid w:val="001978A4"/>
    <w:rsid w:val="001C268A"/>
    <w:rsid w:val="001F6621"/>
    <w:rsid w:val="00232021"/>
    <w:rsid w:val="0025291C"/>
    <w:rsid w:val="00255E0B"/>
    <w:rsid w:val="0027761F"/>
    <w:rsid w:val="002855C9"/>
    <w:rsid w:val="0029596B"/>
    <w:rsid w:val="002A1BD6"/>
    <w:rsid w:val="002F02E0"/>
    <w:rsid w:val="00303E23"/>
    <w:rsid w:val="00351CEC"/>
    <w:rsid w:val="00352158"/>
    <w:rsid w:val="00384A94"/>
    <w:rsid w:val="003852C3"/>
    <w:rsid w:val="003947ED"/>
    <w:rsid w:val="003A0443"/>
    <w:rsid w:val="0047538F"/>
    <w:rsid w:val="004812C6"/>
    <w:rsid w:val="004961E7"/>
    <w:rsid w:val="004E48E5"/>
    <w:rsid w:val="00504AEC"/>
    <w:rsid w:val="00535E7F"/>
    <w:rsid w:val="0056625E"/>
    <w:rsid w:val="005832F1"/>
    <w:rsid w:val="005B02D8"/>
    <w:rsid w:val="005B0532"/>
    <w:rsid w:val="005C44AB"/>
    <w:rsid w:val="005C6D0F"/>
    <w:rsid w:val="005C6D5E"/>
    <w:rsid w:val="005D6EE2"/>
    <w:rsid w:val="00606337"/>
    <w:rsid w:val="006105B5"/>
    <w:rsid w:val="006469AF"/>
    <w:rsid w:val="006758F2"/>
    <w:rsid w:val="006C3BEC"/>
    <w:rsid w:val="006D19C8"/>
    <w:rsid w:val="006E385E"/>
    <w:rsid w:val="007310AE"/>
    <w:rsid w:val="00756A7E"/>
    <w:rsid w:val="007D035B"/>
    <w:rsid w:val="00803939"/>
    <w:rsid w:val="00820A0B"/>
    <w:rsid w:val="00857BB1"/>
    <w:rsid w:val="008709CF"/>
    <w:rsid w:val="0088326F"/>
    <w:rsid w:val="008C54C3"/>
    <w:rsid w:val="008E2381"/>
    <w:rsid w:val="008F1A7A"/>
    <w:rsid w:val="00906D73"/>
    <w:rsid w:val="00916382"/>
    <w:rsid w:val="0091647F"/>
    <w:rsid w:val="00917475"/>
    <w:rsid w:val="009400DB"/>
    <w:rsid w:val="0095212C"/>
    <w:rsid w:val="009772A3"/>
    <w:rsid w:val="00990CF8"/>
    <w:rsid w:val="009C2412"/>
    <w:rsid w:val="00A03438"/>
    <w:rsid w:val="00A551EC"/>
    <w:rsid w:val="00A60AF4"/>
    <w:rsid w:val="00A61884"/>
    <w:rsid w:val="00A72E3C"/>
    <w:rsid w:val="00A740BF"/>
    <w:rsid w:val="00A821A7"/>
    <w:rsid w:val="00AA5062"/>
    <w:rsid w:val="00AF0E3D"/>
    <w:rsid w:val="00B018BE"/>
    <w:rsid w:val="00B341F8"/>
    <w:rsid w:val="00B76C6C"/>
    <w:rsid w:val="00BB5939"/>
    <w:rsid w:val="00BC5EB2"/>
    <w:rsid w:val="00BF2FBF"/>
    <w:rsid w:val="00C15C9E"/>
    <w:rsid w:val="00C36BD7"/>
    <w:rsid w:val="00C76B92"/>
    <w:rsid w:val="00CC39A3"/>
    <w:rsid w:val="00CF3260"/>
    <w:rsid w:val="00D02C5F"/>
    <w:rsid w:val="00D24708"/>
    <w:rsid w:val="00D81F7C"/>
    <w:rsid w:val="00DB231C"/>
    <w:rsid w:val="00DD1F96"/>
    <w:rsid w:val="00DE6B02"/>
    <w:rsid w:val="00E23369"/>
    <w:rsid w:val="00E471E3"/>
    <w:rsid w:val="00E6251A"/>
    <w:rsid w:val="00E63D6D"/>
    <w:rsid w:val="00E735C1"/>
    <w:rsid w:val="00E97E09"/>
    <w:rsid w:val="00EA7BFA"/>
    <w:rsid w:val="00EB61D9"/>
    <w:rsid w:val="00ED0468"/>
    <w:rsid w:val="00EF61C8"/>
    <w:rsid w:val="00F563A1"/>
    <w:rsid w:val="00F9412D"/>
    <w:rsid w:val="00FA424F"/>
    <w:rsid w:val="00FE66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C2C35"/>
  <w15:docId w15:val="{792B9670-7342-48EC-B8E0-288D918E6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F02E0"/>
    <w:pPr>
      <w:ind w:left="720"/>
      <w:contextualSpacing/>
    </w:pPr>
  </w:style>
  <w:style w:type="paragraph" w:styleId="Kopfzeile">
    <w:name w:val="header"/>
    <w:basedOn w:val="Standard"/>
    <w:link w:val="KopfzeileZchn"/>
    <w:uiPriority w:val="99"/>
    <w:unhideWhenUsed/>
    <w:rsid w:val="005832F1"/>
    <w:pPr>
      <w:tabs>
        <w:tab w:val="center" w:pos="4536"/>
        <w:tab w:val="right" w:pos="9072"/>
      </w:tabs>
    </w:pPr>
  </w:style>
  <w:style w:type="character" w:customStyle="1" w:styleId="KopfzeileZchn">
    <w:name w:val="Kopfzeile Zchn"/>
    <w:basedOn w:val="Absatz-Standardschriftart"/>
    <w:link w:val="Kopfzeile"/>
    <w:uiPriority w:val="99"/>
    <w:rsid w:val="005832F1"/>
  </w:style>
  <w:style w:type="paragraph" w:styleId="Fuzeile">
    <w:name w:val="footer"/>
    <w:basedOn w:val="Standard"/>
    <w:link w:val="FuzeileZchn"/>
    <w:uiPriority w:val="99"/>
    <w:unhideWhenUsed/>
    <w:rsid w:val="005832F1"/>
    <w:pPr>
      <w:tabs>
        <w:tab w:val="center" w:pos="4536"/>
        <w:tab w:val="right" w:pos="9072"/>
      </w:tabs>
    </w:pPr>
  </w:style>
  <w:style w:type="character" w:customStyle="1" w:styleId="FuzeileZchn">
    <w:name w:val="Fußzeile Zchn"/>
    <w:basedOn w:val="Absatz-Standardschriftart"/>
    <w:link w:val="Fuzeile"/>
    <w:uiPriority w:val="99"/>
    <w:rsid w:val="005832F1"/>
  </w:style>
  <w:style w:type="character" w:styleId="Hyperlink">
    <w:name w:val="Hyperlink"/>
    <w:uiPriority w:val="99"/>
    <w:rsid w:val="0029596B"/>
    <w:rPr>
      <w:color w:val="0000FF"/>
      <w:u w:val="single"/>
    </w:rPr>
  </w:style>
  <w:style w:type="character" w:styleId="BesuchterLink">
    <w:name w:val="FollowedHyperlink"/>
    <w:basedOn w:val="Absatz-Standardschriftart"/>
    <w:uiPriority w:val="99"/>
    <w:semiHidden/>
    <w:unhideWhenUsed/>
    <w:rsid w:val="00232021"/>
    <w:rPr>
      <w:color w:val="800080" w:themeColor="followedHyperlink"/>
      <w:u w:val="single"/>
    </w:rPr>
  </w:style>
  <w:style w:type="paragraph" w:styleId="Sprechblasentext">
    <w:name w:val="Balloon Text"/>
    <w:basedOn w:val="Standard"/>
    <w:link w:val="SprechblasentextZchn"/>
    <w:uiPriority w:val="99"/>
    <w:semiHidden/>
    <w:unhideWhenUsed/>
    <w:rsid w:val="00C76B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6B92"/>
    <w:rPr>
      <w:rFonts w:ascii="Tahoma" w:hAnsi="Tahoma" w:cs="Tahoma"/>
      <w:sz w:val="16"/>
      <w:szCs w:val="16"/>
    </w:rPr>
  </w:style>
  <w:style w:type="character" w:styleId="Kommentarzeichen">
    <w:name w:val="annotation reference"/>
    <w:basedOn w:val="Absatz-Standardschriftart"/>
    <w:uiPriority w:val="99"/>
    <w:semiHidden/>
    <w:unhideWhenUsed/>
    <w:rsid w:val="00C36BD7"/>
    <w:rPr>
      <w:sz w:val="16"/>
      <w:szCs w:val="16"/>
    </w:rPr>
  </w:style>
  <w:style w:type="paragraph" w:styleId="Kommentartext">
    <w:name w:val="annotation text"/>
    <w:basedOn w:val="Standard"/>
    <w:link w:val="KommentartextZchn"/>
    <w:uiPriority w:val="99"/>
    <w:semiHidden/>
    <w:unhideWhenUsed/>
    <w:rsid w:val="00C36BD7"/>
    <w:rPr>
      <w:sz w:val="20"/>
      <w:szCs w:val="20"/>
    </w:rPr>
  </w:style>
  <w:style w:type="character" w:customStyle="1" w:styleId="KommentartextZchn">
    <w:name w:val="Kommentartext Zchn"/>
    <w:basedOn w:val="Absatz-Standardschriftart"/>
    <w:link w:val="Kommentartext"/>
    <w:uiPriority w:val="99"/>
    <w:semiHidden/>
    <w:rsid w:val="00C36BD7"/>
    <w:rPr>
      <w:sz w:val="20"/>
      <w:szCs w:val="20"/>
    </w:rPr>
  </w:style>
  <w:style w:type="paragraph" w:styleId="Kommentarthema">
    <w:name w:val="annotation subject"/>
    <w:basedOn w:val="Kommentartext"/>
    <w:next w:val="Kommentartext"/>
    <w:link w:val="KommentarthemaZchn"/>
    <w:uiPriority w:val="99"/>
    <w:semiHidden/>
    <w:unhideWhenUsed/>
    <w:rsid w:val="00C36BD7"/>
    <w:rPr>
      <w:b/>
      <w:bCs/>
    </w:rPr>
  </w:style>
  <w:style w:type="character" w:customStyle="1" w:styleId="KommentarthemaZchn">
    <w:name w:val="Kommentarthema Zchn"/>
    <w:basedOn w:val="KommentartextZchn"/>
    <w:link w:val="Kommentarthema"/>
    <w:uiPriority w:val="99"/>
    <w:semiHidden/>
    <w:rsid w:val="00C36B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pcom@dur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durr-group.com/en/media/news/news-detail/view/duerr-improves-sustainability-rating-78691/"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durr-group.com/en/investor-relations/service/glossar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Downloads\D&#220;RR%20PM_Vorlage%20EN%20(Stand%205.8.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9697A3"/>
      </a:dk2>
      <a:lt2>
        <a:srgbClr val="00488E"/>
      </a:lt2>
      <a:accent1>
        <a:srgbClr val="96BFD2"/>
      </a:accent1>
      <a:accent2>
        <a:srgbClr val="446482"/>
      </a:accent2>
      <a:accent3>
        <a:srgbClr val="B0B1BA"/>
      </a:accent3>
      <a:accent4>
        <a:srgbClr val="4076AA"/>
      </a:accent4>
      <a:accent5>
        <a:srgbClr val="B1CFDE"/>
      </a:accent5>
      <a:accent6>
        <a:srgbClr val="738BA1"/>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Duerr Corporate Color Blue 50%">
      <a:srgbClr val="80A3C6"/>
    </a:custClr>
    <a:custClr name="Duerr Corporate Color Blue 25%">
      <a:srgbClr val="BFD1E3"/>
    </a:custClr>
    <a:custClr name="Duerr Corporate Color Blue 10%">
      <a:srgbClr val="E5EDF4"/>
    </a:custClr>
    <a:custClr name="Duerr Corporate Color Ice-Blue 50%">
      <a:srgbClr val="CADFE8"/>
    </a:custClr>
    <a:custClr name="Duerr Corporate Color Ice-Blue 25%">
      <a:srgbClr val="E5EFF4"/>
    </a:custClr>
    <a:custClr name="Duerr Corporate Color Ice-Blue 10%">
      <a:srgbClr val="F4F9FA"/>
    </a:custClr>
    <a:custClr name="Duerr Corporate Color Grey 50%">
      <a:srgbClr val="CACBD1"/>
    </a:custClr>
    <a:custClr name="Duerr Corporate Color Grey 25%">
      <a:srgbClr val="E5E5E8"/>
    </a:custClr>
    <a:custClr name="Duerr Corporate Color Grey 10%">
      <a:srgbClr val="F4F5F6"/>
    </a:custClr>
    <a:custClr name="Duerr Corporate Color Grey-Blue 50%">
      <a:srgbClr val="A1B1C0"/>
    </a:custClr>
    <a:custClr name="Duerr Corporate Color Grey-Blue 25%">
      <a:srgbClr val="D0D8E0"/>
    </a:custClr>
    <a:custClr name="Duerr Corporate Color Grey-Blue 10%">
      <a:srgbClr val="ECEEF1"/>
    </a:custClr>
    <a:custClr name="Duerr Corporate Color Yellow">
      <a:srgbClr val="FFCC00"/>
    </a:custClr>
    <a:custClr name="Duerr Corporate Color Red">
      <a:srgbClr val="B6101D"/>
    </a:custClr>
    <a:custClr name="Duerr Corporate Color Light Green">
      <a:srgbClr val="B1C800"/>
    </a:custClr>
  </a:custClrLst>
</a:theme>
</file>

<file path=docProps/app.xml><?xml version="1.0" encoding="utf-8"?>
<Properties xmlns="http://schemas.openxmlformats.org/officeDocument/2006/extended-properties" xmlns:vt="http://schemas.openxmlformats.org/officeDocument/2006/docPropsVTypes">
  <Template>DÜRR PM_Vorlage EN (Stand 5.8.19).dotx</Template>
  <TotalTime>0</TotalTime>
  <Pages>1</Pages>
  <Words>820</Words>
  <Characters>5168</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Dürr AG</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Lacorte Barbero, Laura</cp:lastModifiedBy>
  <cp:revision>11</cp:revision>
  <cp:lastPrinted>2020-03-25T11:15:00Z</cp:lastPrinted>
  <dcterms:created xsi:type="dcterms:W3CDTF">2020-03-24T10:01:00Z</dcterms:created>
  <dcterms:modified xsi:type="dcterms:W3CDTF">2020-03-25T11:15:00Z</dcterms:modified>
</cp:coreProperties>
</file>