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F7A5CC" w14:textId="356B066C" w:rsidR="00EB19AD" w:rsidRPr="009000BC" w:rsidRDefault="00D34CE1" w:rsidP="00EB19AD">
      <w:pPr>
        <w:pStyle w:val="Titel-Headline"/>
      </w:pPr>
      <w:bookmarkStart w:id="0" w:name="Untertitel"/>
      <w:r w:rsidRPr="009000BC">
        <w:t>Pressemitteilung</w:t>
      </w:r>
    </w:p>
    <w:p w14:paraId="5FE12E56" w14:textId="77777777" w:rsidR="00CE71C0" w:rsidRPr="009000BC" w:rsidRDefault="00CE71C0" w:rsidP="00064547">
      <w:pPr>
        <w:pStyle w:val="Linie"/>
      </w:pPr>
      <w:r w:rsidRPr="009000BC">
        <w:rPr>
          <w:noProof/>
          <w:lang w:eastAsia="de-DE"/>
        </w:rPr>
        <mc:AlternateContent>
          <mc:Choice Requires="wps">
            <w:drawing>
              <wp:inline distT="0" distB="0" distL="0" distR="0" wp14:anchorId="0601A637" wp14:editId="08525018">
                <wp:extent cx="4932000" cy="0"/>
                <wp:effectExtent l="0" t="0" r="8890" b="12700"/>
                <wp:docPr id="11" name="Gerade Verbindung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2D706785" id="Gerade Verbindung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" strokeweight=".5pt">
                <v:stroke joinstyle="miter"/>
                <w10:anchorlock/>
              </v:line>
            </w:pict>
          </mc:Fallback>
        </mc:AlternateContent>
      </w:r>
    </w:p>
    <w:bookmarkEnd w:id="0"/>
    <w:p w14:paraId="02477321" w14:textId="5B512804" w:rsidR="009000BC" w:rsidRPr="009000BC" w:rsidRDefault="000E5469" w:rsidP="009000BC">
      <w:pPr>
        <w:pStyle w:val="Dachzeile"/>
      </w:pPr>
      <w:r>
        <w:t>Die smarte Software DXQanalyze trägt zur Digitalisierung der industriellen Produktion bei und überzeugt damit die Jury</w:t>
      </w:r>
    </w:p>
    <w:p w14:paraId="21E3D425" w14:textId="65F3C443" w:rsidR="00A624FA" w:rsidRPr="009000BC" w:rsidRDefault="000E5469" w:rsidP="00064547">
      <w:pPr>
        <w:pStyle w:val="Titel-Subline"/>
      </w:pPr>
      <w:r>
        <w:t>Dürr gewinnt Industrie 4.0 Innovation Award</w:t>
      </w:r>
    </w:p>
    <w:p w14:paraId="3C4E41B8" w14:textId="6C1577E8" w:rsidR="00AF4F8B" w:rsidRPr="009000BC" w:rsidRDefault="008E4DC9" w:rsidP="00FA2184">
      <w:pPr>
        <w:pStyle w:val="Flietext"/>
        <w:rPr>
          <w:rStyle w:val="Fettung"/>
        </w:rPr>
      </w:pPr>
      <w:r>
        <w:rPr>
          <w:rStyle w:val="Fettung"/>
        </w:rPr>
        <w:t>Bietigheim-Bissingen</w:t>
      </w:r>
      <w:r w:rsidR="00EB19AD" w:rsidRPr="009000BC">
        <w:rPr>
          <w:rStyle w:val="Fettung"/>
        </w:rPr>
        <w:t xml:space="preserve">, </w:t>
      </w:r>
      <w:r w:rsidR="001D1120">
        <w:rPr>
          <w:rStyle w:val="Fettung"/>
        </w:rPr>
        <w:t>13</w:t>
      </w:r>
      <w:r w:rsidR="009000BC" w:rsidRPr="009000BC">
        <w:rPr>
          <w:rStyle w:val="Fettung"/>
        </w:rPr>
        <w:t>.</w:t>
      </w:r>
      <w:r w:rsidR="001D1120">
        <w:rPr>
          <w:rStyle w:val="Fettung"/>
        </w:rPr>
        <w:t>01</w:t>
      </w:r>
      <w:r w:rsidR="009000BC" w:rsidRPr="009000BC">
        <w:rPr>
          <w:rStyle w:val="Fettung"/>
        </w:rPr>
        <w:t>.</w:t>
      </w:r>
      <w:r w:rsidR="001D1120">
        <w:rPr>
          <w:rStyle w:val="Fettung"/>
        </w:rPr>
        <w:t>2022</w:t>
      </w:r>
      <w:r w:rsidR="00EB19AD" w:rsidRPr="009000BC">
        <w:rPr>
          <w:rStyle w:val="Fettung"/>
        </w:rPr>
        <w:t xml:space="preserve"> – </w:t>
      </w:r>
      <w:r w:rsidR="00E247CF">
        <w:rPr>
          <w:rStyle w:val="Fettung"/>
        </w:rPr>
        <w:t xml:space="preserve">Dürr hat erfolgreich am Industrie 4.0 Innovation Award teilgenommen und </w:t>
      </w:r>
      <w:r w:rsidR="000C5CD1">
        <w:rPr>
          <w:rStyle w:val="Fettung"/>
        </w:rPr>
        <w:t>belegte</w:t>
      </w:r>
      <w:r w:rsidR="00E247CF">
        <w:rPr>
          <w:rStyle w:val="Fettung"/>
        </w:rPr>
        <w:t xml:space="preserve"> mit den Softwareprodukten der DXQanalyze-Familie </w:t>
      </w:r>
      <w:r w:rsidR="000C5CD1">
        <w:rPr>
          <w:rStyle w:val="Fettung"/>
        </w:rPr>
        <w:t>die Spitzenposition. Die smarte Software sammelt</w:t>
      </w:r>
      <w:r w:rsidR="000C5CD1" w:rsidRPr="000C5CD1">
        <w:rPr>
          <w:rStyle w:val="Fettung"/>
        </w:rPr>
        <w:t xml:space="preserve"> </w:t>
      </w:r>
      <w:r w:rsidR="00F77029">
        <w:rPr>
          <w:rStyle w:val="Fettung"/>
        </w:rPr>
        <w:t>verfügbare Daten und wertet diese aus, um geeignete Maßnahmen ableiten zu können</w:t>
      </w:r>
      <w:r w:rsidR="000C5CD1" w:rsidRPr="000C5CD1">
        <w:rPr>
          <w:rStyle w:val="Fettung"/>
        </w:rPr>
        <w:t>.</w:t>
      </w:r>
      <w:r w:rsidR="000C5CD1">
        <w:rPr>
          <w:rStyle w:val="Fettung"/>
        </w:rPr>
        <w:t xml:space="preserve"> Mittels maschinellen Lernens ist die Software somit in der Lage</w:t>
      </w:r>
      <w:r w:rsidR="006349CF">
        <w:rPr>
          <w:rStyle w:val="Fettung"/>
        </w:rPr>
        <w:t>,</w:t>
      </w:r>
      <w:r w:rsidR="000C5CD1" w:rsidRPr="000C5CD1">
        <w:rPr>
          <w:rStyle w:val="Fettung"/>
        </w:rPr>
        <w:t xml:space="preserve"> mögliche Fehler im Voraus </w:t>
      </w:r>
      <w:r w:rsidR="000C5CD1">
        <w:rPr>
          <w:rStyle w:val="Fettung"/>
        </w:rPr>
        <w:t>zu erkennen.</w:t>
      </w:r>
      <w:r w:rsidR="000C5CD1" w:rsidRPr="000C5CD1">
        <w:rPr>
          <w:rStyle w:val="Fettung"/>
        </w:rPr>
        <w:t xml:space="preserve"> </w:t>
      </w:r>
    </w:p>
    <w:p w14:paraId="213C051D" w14:textId="77777777" w:rsidR="00AF4F8B" w:rsidRPr="009000BC" w:rsidRDefault="00AF4F8B" w:rsidP="00FA2184">
      <w:pPr>
        <w:pStyle w:val="Flietext"/>
      </w:pPr>
    </w:p>
    <w:p w14:paraId="75CCF750" w14:textId="70E63978" w:rsidR="00DC761D" w:rsidRPr="00E96590" w:rsidRDefault="00DC761D" w:rsidP="008E4DC9">
      <w:pPr>
        <w:pStyle w:val="Flietext"/>
      </w:pPr>
      <w:r w:rsidRPr="00E96590">
        <w:t>Bereits zum sechsten Mal wurde</w:t>
      </w:r>
      <w:r w:rsidR="001E17E0">
        <w:t xml:space="preserve"> Ende 2021</w:t>
      </w:r>
      <w:r w:rsidRPr="00E96590">
        <w:t xml:space="preserve"> der </w:t>
      </w:r>
      <w:r w:rsidR="00E247CF" w:rsidRPr="00E96590">
        <w:t>renommierte</w:t>
      </w:r>
      <w:r w:rsidRPr="00E96590">
        <w:t xml:space="preserve"> Innovation Award von der VDE VERLAG GmbH in Zusammenarbeit mit dem </w:t>
      </w:r>
      <w:r w:rsidR="00D43DC5" w:rsidRPr="00E96590">
        <w:t>Zentralverband Elektrotechnik- und Elektroindustrie (ZVEI)</w:t>
      </w:r>
      <w:r w:rsidRPr="00E96590">
        <w:t xml:space="preserve"> und dem Standardization Council Industrie 4.0 ausgeschrieben und verliehen.</w:t>
      </w:r>
      <w:r w:rsidR="00D43DC5" w:rsidRPr="00E96590">
        <w:t xml:space="preserve"> </w:t>
      </w:r>
      <w:r w:rsidR="00E247CF" w:rsidRPr="00E96590">
        <w:t>Im Fokus stehen hierbei Produkte, die zur Digitalisierung in der industriellen Produktion beitragen.</w:t>
      </w:r>
      <w:r w:rsidR="008E4DC9" w:rsidRPr="00E96590">
        <w:t xml:space="preserve"> </w:t>
      </w:r>
      <w:r w:rsidR="006349CF">
        <w:t>„</w:t>
      </w:r>
      <w:r w:rsidR="00F975E8" w:rsidRPr="00E96590">
        <w:t xml:space="preserve">Der Bedarf für digitale Industrieprodukte ist immens. </w:t>
      </w:r>
      <w:r w:rsidR="008E4DC9" w:rsidRPr="00E96590">
        <w:t xml:space="preserve">Wir sehen diesen Award nicht nur als Bestätigung </w:t>
      </w:r>
      <w:r w:rsidR="00F975E8" w:rsidRPr="00E96590">
        <w:t>unserer Arbeit</w:t>
      </w:r>
      <w:r w:rsidR="008E4DC9" w:rsidRPr="00E96590">
        <w:t>, sondern auch als Motivation</w:t>
      </w:r>
      <w:r w:rsidR="00F975E8" w:rsidRPr="00E96590">
        <w:t>,</w:t>
      </w:r>
      <w:r w:rsidR="008E4DC9" w:rsidRPr="00E96590">
        <w:t xml:space="preserve"> die Digitalisierung in Lackier</w:t>
      </w:r>
      <w:r w:rsidR="00761014">
        <w:t>- und Endmontageanlagen</w:t>
      </w:r>
      <w:r w:rsidR="008E4DC9" w:rsidRPr="00E96590">
        <w:t xml:space="preserve"> mit unseren smarten Lösungen weiter voranzutreiben”, freut sich Gerhard Alonso Garcia, Vice President MES &amp; Controls, über das hervorragende Abschneiden.</w:t>
      </w:r>
    </w:p>
    <w:p w14:paraId="3D5F21E0" w14:textId="77777777" w:rsidR="008E4DC9" w:rsidRPr="00E96590" w:rsidRDefault="008E4DC9" w:rsidP="008E4DC9">
      <w:pPr>
        <w:pStyle w:val="Flietext"/>
      </w:pPr>
    </w:p>
    <w:p w14:paraId="49F807A6" w14:textId="33B2B5CE" w:rsidR="0026127D" w:rsidRPr="009000BC" w:rsidRDefault="00F975E8" w:rsidP="0026127D">
      <w:pPr>
        <w:pStyle w:val="Flietext"/>
        <w:rPr>
          <w:rStyle w:val="Fettung"/>
        </w:rPr>
      </w:pPr>
      <w:r>
        <w:rPr>
          <w:rStyle w:val="Fettung"/>
        </w:rPr>
        <w:t>Sammeln, auswerten, vorhersagen</w:t>
      </w:r>
    </w:p>
    <w:p w14:paraId="009540C9" w14:textId="7458418D" w:rsidR="00E723B7" w:rsidRDefault="00E723B7" w:rsidP="00E723B7">
      <w:r>
        <w:t xml:space="preserve">Die Produkte der </w:t>
      </w:r>
      <w:r w:rsidRPr="00214F94">
        <w:rPr>
          <w:b/>
          <w:bCs/>
        </w:rPr>
        <w:t>DXQ</w:t>
      </w:r>
      <w:r>
        <w:t>analyze-Familie sammeln verfügbare Daten wie Prozess</w:t>
      </w:r>
      <w:r w:rsidR="006349CF">
        <w:t>-</w:t>
      </w:r>
      <w:r>
        <w:t xml:space="preserve"> und Werkstückinformationen und werten diese aus</w:t>
      </w:r>
      <w:r w:rsidR="006349CF">
        <w:t>.</w:t>
      </w:r>
      <w:r>
        <w:t xml:space="preserve"> </w:t>
      </w:r>
      <w:r w:rsidR="006349CF">
        <w:t>So können</w:t>
      </w:r>
      <w:r>
        <w:t xml:space="preserve"> mögliche Qualitätsdefekte an Werkstücken sowie drohende</w:t>
      </w:r>
      <w:r w:rsidR="006349CF">
        <w:t>r</w:t>
      </w:r>
      <w:r>
        <w:t xml:space="preserve"> Verschleiß von </w:t>
      </w:r>
      <w:r>
        <w:lastRenderedPageBreak/>
        <w:t>Anlagenkomponenten am Entstehungsort erk</w:t>
      </w:r>
      <w:r w:rsidR="006349CF">
        <w:t>annt</w:t>
      </w:r>
      <w:r>
        <w:t xml:space="preserve"> und geeignete Maßnahmen ab</w:t>
      </w:r>
      <w:r w:rsidR="006349CF">
        <w:t>ge</w:t>
      </w:r>
      <w:r>
        <w:t>leite</w:t>
      </w:r>
      <w:r w:rsidR="006349CF">
        <w:t>t werden</w:t>
      </w:r>
      <w:r>
        <w:t xml:space="preserve">. Diese Daten werden visualisiert und können teils in Echtzeit über lange Zeiträume hinweg historisch ausgewertet werden. Zudem können große Datenmengen einschließlich historischer Daten mit maschinellem Lernen kombiniert werden, um fortlaufend exakte Prognosen für die Zukunft zu stellen. Hierzu dient die Applikation </w:t>
      </w:r>
      <w:r w:rsidRPr="00214F94">
        <w:rPr>
          <w:b/>
          <w:bCs/>
        </w:rPr>
        <w:t>DXQ</w:t>
      </w:r>
      <w:r>
        <w:t xml:space="preserve">equipment.analytics. Auf einer übergeordneten Ebene wertet </w:t>
      </w:r>
      <w:r w:rsidRPr="00214F94">
        <w:rPr>
          <w:b/>
          <w:bCs/>
        </w:rPr>
        <w:t>DXQ</w:t>
      </w:r>
      <w:r>
        <w:t xml:space="preserve">plant.analytics die Daten und die dokumentierte Werkstückqualität aus und ermöglicht Rückschlüsse auf den Betrieb von Einzelanlagen entlang der Wertschöpfungskette. Da aus der Korrelation von Werkstückqualität und Prozessbetrieb Muster abgeleitet werden, ist es möglich, den Anlagenbetrieb frühzeitig anzupassen. </w:t>
      </w:r>
    </w:p>
    <w:p w14:paraId="674DBAB2" w14:textId="77777777" w:rsidR="00E723B7" w:rsidRDefault="00E723B7" w:rsidP="00E723B7"/>
    <w:p w14:paraId="14373295" w14:textId="2ECD85CA" w:rsidR="00E723B7" w:rsidRPr="00E723B7" w:rsidRDefault="00E723B7" w:rsidP="00E723B7">
      <w:pPr>
        <w:rPr>
          <w:b/>
          <w:bCs/>
        </w:rPr>
      </w:pPr>
      <w:r w:rsidRPr="00E723B7">
        <w:rPr>
          <w:b/>
          <w:bCs/>
        </w:rPr>
        <w:t>Machine Learning</w:t>
      </w:r>
      <w:r w:rsidR="00152943">
        <w:rPr>
          <w:b/>
          <w:bCs/>
        </w:rPr>
        <w:t xml:space="preserve"> für mehr Transparenz</w:t>
      </w:r>
    </w:p>
    <w:p w14:paraId="5A8760EA" w14:textId="5E42C157" w:rsidR="0002273A" w:rsidRDefault="00F77029" w:rsidP="00E723B7">
      <w:r>
        <w:t>Mittels</w:t>
      </w:r>
      <w:r w:rsidR="00E723B7">
        <w:t xml:space="preserve"> Machine-Learning-Verfahren</w:t>
      </w:r>
      <w:r>
        <w:t xml:space="preserve"> sind die </w:t>
      </w:r>
      <w:r w:rsidR="00165C96">
        <w:t>Software-</w:t>
      </w:r>
      <w:r>
        <w:t>Produkte in der Lage</w:t>
      </w:r>
      <w:r w:rsidR="00E723B7">
        <w:t>, Verschleiß von Komponenten und Anomalien in Produktionssystemen regel- und datenbasiert zu erkennen und vorherzusagen.</w:t>
      </w:r>
      <w:r>
        <w:t xml:space="preserve"> Dadurch</w:t>
      </w:r>
      <w:r w:rsidR="00E723B7">
        <w:t xml:space="preserve"> erreicht die Transparenz über das Betriebsverhalten von Maschinen und Anlagen ein neues Niveau. </w:t>
      </w:r>
      <w:r w:rsidR="00E723B7" w:rsidRPr="00214F94">
        <w:rPr>
          <w:b/>
          <w:bCs/>
        </w:rPr>
        <w:t>DXQ</w:t>
      </w:r>
      <w:r w:rsidR="00E723B7">
        <w:t xml:space="preserve">analyze stellt anlagenindividuell und nutzungsabhängig Informationen bereit und kann damit beispielsweise die verbleibende Lebensdauer von Anlagenkomponenten prognostizieren oder Zusammenhänge von Qualitätsergebnis und Bearbeitungsprozess herstellen. </w:t>
      </w:r>
    </w:p>
    <w:p w14:paraId="59AEC49F" w14:textId="77777777" w:rsidR="00E723B7" w:rsidRPr="009000BC" w:rsidRDefault="00E723B7" w:rsidP="00E723B7"/>
    <w:p w14:paraId="169DC574" w14:textId="2A9E0D4B" w:rsidR="0002273A" w:rsidRPr="009000BC" w:rsidRDefault="00152943" w:rsidP="00FB3D58">
      <w:pPr>
        <w:rPr>
          <w:rStyle w:val="Fettung"/>
        </w:rPr>
      </w:pPr>
      <w:r>
        <w:rPr>
          <w:rStyle w:val="Fettung"/>
        </w:rPr>
        <w:t>Beitrag zur Digitalisierung der industriellen Produktion begeistert Jury</w:t>
      </w:r>
    </w:p>
    <w:p w14:paraId="46F5FC30" w14:textId="3C166810" w:rsidR="00EB2996" w:rsidRPr="009000BC" w:rsidRDefault="00152943" w:rsidP="00E96590">
      <w:r>
        <w:t>Im Fokus des Awards stehen Produkte, die einen wichtigen Beitrag zur industriellen Produktion beitragen</w:t>
      </w:r>
      <w:r w:rsidR="00E723B7" w:rsidRPr="00E723B7">
        <w:t>.</w:t>
      </w:r>
      <w:r>
        <w:t xml:space="preserve"> In einem mehrstufigen Abstimmungsprozess sahen Publikums- und Fachjury dieses Kriterium </w:t>
      </w:r>
      <w:r w:rsidR="006349CF">
        <w:t xml:space="preserve">bei </w:t>
      </w:r>
      <w:r w:rsidR="006349CF" w:rsidRPr="00214F94">
        <w:rPr>
          <w:b/>
          <w:bCs/>
        </w:rPr>
        <w:t>DXQ</w:t>
      </w:r>
      <w:r w:rsidR="006349CF">
        <w:t xml:space="preserve">analyze </w:t>
      </w:r>
      <w:r>
        <w:t xml:space="preserve">mehr als erfüllt: </w:t>
      </w:r>
      <w:r w:rsidR="00E723B7" w:rsidRPr="00E723B7">
        <w:t xml:space="preserve">Die Software kann je nach Anwendungsfall in neuen und bestehenden Anlagen eingesetzt werden. Die Installation an Einzelanlagen (on Edge), im unternehmenseigenen Netzwerk (On-Premise) oder in einer Cloud-Umgebung wird unterstützt. In der höchsten Ausbaustufe wird die Selbstorganisation einer Anlage ermöglicht, beispielsweise via Durchgriff auf das SPS-Level und den Stopp des Produktionsprozesses. Dies ermöglicht die schnelle Beseitigung der von </w:t>
      </w:r>
      <w:r w:rsidR="00E723B7" w:rsidRPr="00214F94">
        <w:rPr>
          <w:b/>
          <w:bCs/>
        </w:rPr>
        <w:t>DXQ</w:t>
      </w:r>
      <w:r w:rsidR="00E723B7" w:rsidRPr="00E723B7">
        <w:t>analyze erkannten Probleme und Anomalien – ohne Ausschussproduktion.</w:t>
      </w:r>
      <w:r w:rsidR="00EB2996" w:rsidRPr="009000BC">
        <w:br w:type="page"/>
      </w:r>
    </w:p>
    <w:p w14:paraId="65D88FA2" w14:textId="77777777" w:rsidR="00EB2996" w:rsidRPr="009000BC" w:rsidRDefault="00EB2996" w:rsidP="00D9165E">
      <w:pPr>
        <w:pStyle w:val="Flietext"/>
      </w:pPr>
      <w:r w:rsidRPr="009000BC">
        <w:rPr>
          <w:noProof/>
          <w:lang w:eastAsia="de-DE"/>
        </w:rPr>
        <w:lastRenderedPageBreak/>
        <w:drawing>
          <wp:inline distT="0" distB="0" distL="0" distR="0" wp14:anchorId="58D76077" wp14:editId="75BB2462">
            <wp:extent cx="4932000" cy="2774250"/>
            <wp:effectExtent l="0" t="0" r="2540" b="7620"/>
            <wp:docPr id="29" name="Grafik 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9" name="Grafik 29"/>
                    <pic:cNvPicPr/>
                  </pic:nvPicPr>
                  <pic:blipFill>
                    <a:blip r:embed="rId8" cstate="screen">
                      <a:extLst>
                        <a:ext uri="{28A0092B-C50C-407E-A947-70E740481C1C}">
                          <a14:useLocalDpi xmlns:a14="http://schemas.microsoft.com/office/drawing/2010/main"/>
                        </a:ext>
                      </a:extLst>
                    </a:blip>
                    <a:stretch>
                      <a:fillRect/>
                    </a:stretch>
                  </pic:blipFill>
                  <pic:spPr>
                    <a:xfrm>
                      <a:off x="0" y="0"/>
                      <a:ext cx="4932000" cy="2774250"/>
                    </a:xfrm>
                    <a:prstGeom prst="rect">
                      <a:avLst/>
                    </a:prstGeom>
                  </pic:spPr>
                </pic:pic>
              </a:graphicData>
            </a:graphic>
          </wp:inline>
        </w:drawing>
      </w:r>
    </w:p>
    <w:p w14:paraId="400B1DA8" w14:textId="4920E0D5" w:rsidR="004F65B3" w:rsidRPr="006349CF" w:rsidRDefault="00906D0C" w:rsidP="00476746">
      <w:pPr>
        <w:pStyle w:val="Abbildung"/>
      </w:pPr>
      <w:r>
        <w:rPr>
          <w:rStyle w:val="Fettung"/>
        </w:rPr>
        <w:t>Abbildung</w:t>
      </w:r>
      <w:r w:rsidR="00EB19AD" w:rsidRPr="009000BC">
        <w:rPr>
          <w:rStyle w:val="Fettung"/>
        </w:rPr>
        <w:t xml:space="preserve"> </w:t>
      </w:r>
      <w:r w:rsidR="004F4E97" w:rsidRPr="009000BC">
        <w:rPr>
          <w:rStyle w:val="Fettung"/>
        </w:rPr>
        <w:t>1</w:t>
      </w:r>
      <w:r w:rsidR="004F4E97" w:rsidRPr="009000BC">
        <w:t xml:space="preserve">: </w:t>
      </w:r>
      <w:r w:rsidR="00C47BC1">
        <w:t xml:space="preserve">Produkte der </w:t>
      </w:r>
      <w:r w:rsidR="00C47BC1" w:rsidRPr="00214F94">
        <w:rPr>
          <w:b/>
          <w:bCs/>
        </w:rPr>
        <w:t>DXQ</w:t>
      </w:r>
      <w:r w:rsidR="00C47BC1">
        <w:t>analyze-Familie sammeln verfügbare Daten und werten diese aus</w:t>
      </w:r>
      <w:r w:rsidR="006349CF">
        <w:t>.</w:t>
      </w:r>
    </w:p>
    <w:p w14:paraId="057D8DC7" w14:textId="77777777" w:rsidR="00476746" w:rsidRPr="009000BC" w:rsidRDefault="00476746" w:rsidP="00476746">
      <w:pPr>
        <w:pStyle w:val="Flietext"/>
      </w:pPr>
      <w:r w:rsidRPr="009000BC">
        <w:rPr>
          <w:noProof/>
          <w:lang w:eastAsia="de-DE"/>
        </w:rPr>
        <w:drawing>
          <wp:inline distT="0" distB="0" distL="0" distR="0" wp14:anchorId="66F86DE6" wp14:editId="5EDB2BCB">
            <wp:extent cx="3744153" cy="2880000"/>
            <wp:effectExtent l="0" t="0" r="8890" b="0"/>
            <wp:docPr id="30" name="Grafi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Grafik 30"/>
                    <pic:cNvPicPr/>
                  </pic:nvPicPr>
                  <pic:blipFill>
                    <a:blip r:embed="rId9" cstate="screen">
                      <a:extLst>
                        <a:ext uri="{28A0092B-C50C-407E-A947-70E740481C1C}">
                          <a14:useLocalDpi xmlns:a14="http://schemas.microsoft.com/office/drawing/2010/main"/>
                        </a:ext>
                      </a:extLst>
                    </a:blip>
                    <a:stretch>
                      <a:fillRect/>
                    </a:stretch>
                  </pic:blipFill>
                  <pic:spPr>
                    <a:xfrm>
                      <a:off x="0" y="0"/>
                      <a:ext cx="3744153" cy="2880000"/>
                    </a:xfrm>
                    <a:prstGeom prst="rect">
                      <a:avLst/>
                    </a:prstGeom>
                  </pic:spPr>
                </pic:pic>
              </a:graphicData>
            </a:graphic>
          </wp:inline>
        </w:drawing>
      </w:r>
    </w:p>
    <w:p w14:paraId="3CB4B34E" w14:textId="51EC1AE2" w:rsidR="00476746" w:rsidRPr="00906D0C" w:rsidRDefault="00906D0C" w:rsidP="00476746">
      <w:pPr>
        <w:pStyle w:val="Abbildung"/>
      </w:pPr>
      <w:r w:rsidRPr="00906D0C">
        <w:rPr>
          <w:rStyle w:val="Fettung"/>
        </w:rPr>
        <w:t>Abbildung</w:t>
      </w:r>
      <w:r w:rsidR="00EB19AD" w:rsidRPr="00E96590">
        <w:rPr>
          <w:rStyle w:val="Fettung"/>
        </w:rPr>
        <w:t xml:space="preserve"> </w:t>
      </w:r>
      <w:r w:rsidR="002714A1" w:rsidRPr="00906D0C">
        <w:rPr>
          <w:rStyle w:val="Fettung"/>
        </w:rPr>
        <w:t>2</w:t>
      </w:r>
      <w:r w:rsidR="00476746" w:rsidRPr="00906D0C">
        <w:t xml:space="preserve">: </w:t>
      </w:r>
      <w:r w:rsidR="00C47BC1">
        <w:t>Jens Häcker, Vice President Control Systems (links)</w:t>
      </w:r>
      <w:r w:rsidR="006349CF">
        <w:t>,</w:t>
      </w:r>
      <w:r w:rsidR="00C47BC1">
        <w:t xml:space="preserve"> und Gerhard Alonso Garcia, Vice President MES &amp; Controls (rechts)</w:t>
      </w:r>
      <w:r w:rsidR="006349CF">
        <w:t>,</w:t>
      </w:r>
      <w:r w:rsidR="00C47BC1">
        <w:t xml:space="preserve"> sehen den Award als Bestätigung ihrer Arbeit</w:t>
      </w:r>
      <w:r w:rsidR="006349CF">
        <w:t>.</w:t>
      </w:r>
    </w:p>
    <w:p w14:paraId="60E75C27" w14:textId="77777777" w:rsidR="00C47BC1" w:rsidRDefault="00C47BC1" w:rsidP="00C47BC1">
      <w:pPr>
        <w:pStyle w:val="Flietext"/>
      </w:pPr>
    </w:p>
    <w:p w14:paraId="7C5DA350" w14:textId="2165FEA9" w:rsidR="000103AF" w:rsidRPr="00C47BC1" w:rsidRDefault="000103AF" w:rsidP="00C47BC1">
      <w:pPr>
        <w:pStyle w:val="Flietext"/>
        <w:spacing w:line="276" w:lineRule="auto"/>
      </w:pPr>
      <w:r w:rsidRPr="00C47BC1">
        <w:rPr>
          <w:rStyle w:val="DisclaimerZchn"/>
          <w:color w:val="auto"/>
          <w:sz w:val="18"/>
          <w:szCs w:val="18"/>
        </w:rPr>
        <w:lastRenderedPageBreak/>
        <w:t>Der Dürr-Konzern ist ein weltweit führender Maschinen- und Anlagenbauer mit ausgeprägter Kompetenz in den Bereichen Automatisierung und Digitalisierung/Industrie 4.0. Seine Produkte, Systeme und Services ermöglichen hocheffiziente und ressourcenschonende Fertigungsprozesse in unterschiedlichen Industrien. Der Dürr-Konzern beliefert Branchen wie die Automobilindustrie, den Maschinenbau sowie Chemie, Pharma, Medizintechnik und Holzbearbeitung. Im Jahr 2020 erzielte er einen Umsatz von 3,32 Mrd. €. Das Unternehmen beschäftigt rund 17.500 Mitarbeiter und verfügt über 120 Standorte in 33</w:t>
      </w:r>
      <w:r w:rsidRPr="00C47BC1">
        <w:rPr>
          <w:color w:val="auto"/>
          <w:sz w:val="18"/>
          <w:szCs w:val="18"/>
        </w:rPr>
        <w:t xml:space="preserve"> Ländern. Seit Februar 2021 ist auch der mehrheitlich übernommene Automatisierungsspezialist Teamtechnik Teil des Konzerns. Der Dürr-Konzern agiert mit den drei Marken Dürr, Schenck und HOMAG sowie mit fünf Divisions am Markt:</w:t>
      </w:r>
    </w:p>
    <w:p w14:paraId="508C9D4F" w14:textId="77777777" w:rsidR="000103AF" w:rsidRPr="00C47BC1" w:rsidRDefault="000103AF" w:rsidP="00C47BC1">
      <w:pPr>
        <w:pStyle w:val="Disclaimer"/>
        <w:spacing w:line="276" w:lineRule="auto"/>
        <w:rPr>
          <w:rFonts w:eastAsia="Times New Roman"/>
          <w:color w:val="auto"/>
          <w:sz w:val="18"/>
          <w:szCs w:val="18"/>
        </w:rPr>
      </w:pPr>
    </w:p>
    <w:p w14:paraId="2F4F414E" w14:textId="77777777" w:rsidR="000103AF" w:rsidRPr="00C47BC1" w:rsidRDefault="000103AF" w:rsidP="00C47BC1">
      <w:pPr>
        <w:pStyle w:val="BeschreibungDivisions"/>
        <w:rPr>
          <w:color w:val="auto"/>
          <w:sz w:val="18"/>
          <w:szCs w:val="18"/>
        </w:rPr>
      </w:pPr>
      <w:r w:rsidRPr="00C47BC1">
        <w:rPr>
          <w:b/>
          <w:bCs/>
          <w:color w:val="auto"/>
          <w:sz w:val="18"/>
          <w:szCs w:val="18"/>
        </w:rPr>
        <w:t>Paint and Final Assembly Systems</w:t>
      </w:r>
      <w:r w:rsidRPr="00C47BC1">
        <w:rPr>
          <w:color w:val="auto"/>
          <w:sz w:val="18"/>
          <w:szCs w:val="18"/>
        </w:rPr>
        <w:t>: Lackierereien sowie Endmontage-, Prüf- und Befülltechnik für die Automobilindustrie, Montage- und Prüfsysteme für Medizinprodukte</w:t>
      </w:r>
    </w:p>
    <w:p w14:paraId="0E890FF3" w14:textId="77777777" w:rsidR="000103AF" w:rsidRPr="00C47BC1" w:rsidRDefault="000103AF" w:rsidP="00C47BC1">
      <w:pPr>
        <w:pStyle w:val="BeschreibungDivisions"/>
        <w:rPr>
          <w:color w:val="auto"/>
          <w:sz w:val="18"/>
          <w:szCs w:val="18"/>
        </w:rPr>
      </w:pPr>
      <w:r w:rsidRPr="00C47BC1">
        <w:rPr>
          <w:b/>
          <w:bCs/>
          <w:color w:val="auto"/>
          <w:sz w:val="18"/>
          <w:szCs w:val="18"/>
        </w:rPr>
        <w:t>Application Technology</w:t>
      </w:r>
      <w:r w:rsidRPr="00C47BC1">
        <w:rPr>
          <w:color w:val="auto"/>
          <w:sz w:val="18"/>
          <w:szCs w:val="18"/>
        </w:rPr>
        <w:t xml:space="preserve">: Robotertechnologien für den automatischen Auftrag von Lack sowie Dicht- und Klebstoffen </w:t>
      </w:r>
    </w:p>
    <w:p w14:paraId="3B35A31C" w14:textId="77777777" w:rsidR="000103AF" w:rsidRPr="00C47BC1" w:rsidRDefault="000103AF" w:rsidP="00C47BC1">
      <w:pPr>
        <w:pStyle w:val="BeschreibungDivisions"/>
        <w:rPr>
          <w:color w:val="auto"/>
          <w:sz w:val="18"/>
          <w:szCs w:val="18"/>
        </w:rPr>
      </w:pPr>
      <w:r w:rsidRPr="00C47BC1">
        <w:rPr>
          <w:b/>
          <w:bCs/>
          <w:color w:val="auto"/>
          <w:sz w:val="18"/>
          <w:szCs w:val="18"/>
        </w:rPr>
        <w:t>Clean Technology Systems</w:t>
      </w:r>
      <w:r w:rsidRPr="00C47BC1">
        <w:rPr>
          <w:color w:val="auto"/>
          <w:sz w:val="18"/>
          <w:szCs w:val="18"/>
        </w:rPr>
        <w:t>: Abluftreinigungsanlagen, Schallschutzsysteme und Beschichtungsanlagen für Batterieelektroden</w:t>
      </w:r>
    </w:p>
    <w:p w14:paraId="13BF4E1A" w14:textId="77777777" w:rsidR="000103AF" w:rsidRPr="00C47BC1" w:rsidRDefault="000103AF" w:rsidP="00C47BC1">
      <w:pPr>
        <w:pStyle w:val="BeschreibungDivisions"/>
        <w:rPr>
          <w:color w:val="auto"/>
          <w:sz w:val="18"/>
          <w:szCs w:val="18"/>
        </w:rPr>
      </w:pPr>
      <w:r w:rsidRPr="00C47BC1">
        <w:rPr>
          <w:b/>
          <w:bCs/>
          <w:color w:val="auto"/>
          <w:sz w:val="18"/>
          <w:szCs w:val="18"/>
        </w:rPr>
        <w:t>Measuring and Process Systems</w:t>
      </w:r>
      <w:r w:rsidRPr="00C47BC1">
        <w:rPr>
          <w:color w:val="auto"/>
          <w:sz w:val="18"/>
          <w:szCs w:val="18"/>
        </w:rPr>
        <w:t xml:space="preserve">: Auswuchtanlagen und Diagnosetechnik </w:t>
      </w:r>
    </w:p>
    <w:p w14:paraId="2D24089F" w14:textId="77777777" w:rsidR="000103AF" w:rsidRPr="00C47BC1" w:rsidRDefault="000103AF" w:rsidP="00C47BC1">
      <w:pPr>
        <w:pStyle w:val="BeschreibungDivisions"/>
        <w:rPr>
          <w:color w:val="auto"/>
          <w:sz w:val="18"/>
          <w:szCs w:val="18"/>
        </w:rPr>
      </w:pPr>
      <w:r w:rsidRPr="00C47BC1">
        <w:rPr>
          <w:b/>
          <w:bCs/>
          <w:color w:val="auto"/>
          <w:sz w:val="18"/>
          <w:szCs w:val="18"/>
        </w:rPr>
        <w:t>Woodworking Machinery and Systems</w:t>
      </w:r>
      <w:r w:rsidRPr="00C47BC1">
        <w:rPr>
          <w:color w:val="auto"/>
          <w:sz w:val="18"/>
          <w:szCs w:val="18"/>
        </w:rPr>
        <w:t>: Maschinen und Anlagen für die holzbearbeitende Industrie</w:t>
      </w:r>
    </w:p>
    <w:p w14:paraId="7C9CD7C8" w14:textId="77777777" w:rsidR="00906D0C" w:rsidRDefault="00906D0C" w:rsidP="0090754E">
      <w:pPr>
        <w:tabs>
          <w:tab w:val="left" w:pos="0"/>
          <w:tab w:val="left" w:pos="851"/>
          <w:tab w:val="left" w:pos="4253"/>
        </w:tabs>
        <w:spacing w:line="276" w:lineRule="auto"/>
        <w:ind w:right="284"/>
        <w:rPr>
          <w:rFonts w:ascii="Arial" w:hAnsi="Arial" w:cs="Arial"/>
        </w:rPr>
      </w:pPr>
    </w:p>
    <w:p w14:paraId="3063D744" w14:textId="77777777" w:rsidR="00906D0C" w:rsidRPr="00B17605" w:rsidRDefault="00906D0C" w:rsidP="00906D0C">
      <w:pPr>
        <w:spacing w:line="280" w:lineRule="atLeast"/>
        <w:rPr>
          <w:rStyle w:val="Fettung"/>
        </w:rPr>
      </w:pPr>
      <w:r w:rsidRPr="00B17605">
        <w:rPr>
          <w:rStyle w:val="Fettung"/>
        </w:rPr>
        <w:t>Kontakt</w:t>
      </w:r>
    </w:p>
    <w:p w14:paraId="014610CB" w14:textId="77777777" w:rsidR="00906D0C" w:rsidRPr="00B17605" w:rsidRDefault="00906D0C" w:rsidP="00906D0C">
      <w:pPr>
        <w:spacing w:line="280" w:lineRule="atLeast"/>
      </w:pPr>
      <w:r w:rsidRPr="00B17605">
        <w:t>Dürr Systems AG</w:t>
      </w:r>
    </w:p>
    <w:p w14:paraId="0724124D" w14:textId="79604C55" w:rsidR="00906D0C" w:rsidRPr="00B17605" w:rsidRDefault="000103AF" w:rsidP="00906D0C">
      <w:pPr>
        <w:spacing w:line="280" w:lineRule="atLeast"/>
      </w:pPr>
      <w:r>
        <w:t>Philipp Dunkel</w:t>
      </w:r>
    </w:p>
    <w:p w14:paraId="0DDED2B1" w14:textId="7DC8D2A0" w:rsidR="00906D0C" w:rsidRPr="00E96590" w:rsidRDefault="00906D0C" w:rsidP="00906D0C">
      <w:pPr>
        <w:spacing w:line="280" w:lineRule="atLeast"/>
        <w:rPr>
          <w:lang w:val="en-US"/>
        </w:rPr>
      </w:pPr>
      <w:r w:rsidRPr="00E96590">
        <w:rPr>
          <w:lang w:val="en-US"/>
        </w:rPr>
        <w:t>Marketing</w:t>
      </w:r>
    </w:p>
    <w:p w14:paraId="25051803" w14:textId="306ABFD3" w:rsidR="00906D0C" w:rsidRPr="00122379" w:rsidRDefault="00906D0C" w:rsidP="00906D0C">
      <w:pPr>
        <w:tabs>
          <w:tab w:val="left" w:pos="0"/>
          <w:tab w:val="left" w:pos="851"/>
          <w:tab w:val="left" w:pos="4253"/>
        </w:tabs>
        <w:spacing w:line="276" w:lineRule="auto"/>
        <w:ind w:right="284"/>
        <w:rPr>
          <w:rFonts w:ascii="Arial" w:hAnsi="Arial" w:cs="Arial"/>
          <w:lang w:val="it-IT"/>
        </w:rPr>
      </w:pPr>
      <w:r w:rsidRPr="00122379">
        <w:rPr>
          <w:rFonts w:ascii="Arial" w:hAnsi="Arial" w:cs="Arial"/>
          <w:lang w:val="it-IT"/>
        </w:rPr>
        <w:t>Tel.: +49 7142 78-</w:t>
      </w:r>
      <w:r w:rsidR="000103AF">
        <w:rPr>
          <w:rFonts w:ascii="Arial" w:hAnsi="Arial" w:cs="Arial"/>
          <w:lang w:val="it-IT"/>
        </w:rPr>
        <w:t>5675</w:t>
      </w:r>
    </w:p>
    <w:p w14:paraId="4F76F6FE" w14:textId="039447AB" w:rsidR="00906D0C" w:rsidRDefault="00906D0C" w:rsidP="00906D0C">
      <w:pPr>
        <w:tabs>
          <w:tab w:val="left" w:pos="0"/>
          <w:tab w:val="left" w:pos="851"/>
          <w:tab w:val="left" w:pos="4253"/>
        </w:tabs>
        <w:spacing w:line="276" w:lineRule="auto"/>
        <w:ind w:right="284"/>
        <w:rPr>
          <w:rFonts w:ascii="Arial" w:hAnsi="Arial" w:cs="Arial"/>
          <w:lang w:val="it-IT"/>
        </w:rPr>
      </w:pPr>
      <w:r w:rsidRPr="00122379">
        <w:rPr>
          <w:rFonts w:ascii="Arial" w:hAnsi="Arial" w:cs="Arial"/>
          <w:lang w:val="it-IT"/>
        </w:rPr>
        <w:t xml:space="preserve">E-Mail: </w:t>
      </w:r>
      <w:hyperlink r:id="rId10" w:history="1">
        <w:r w:rsidR="000103AF" w:rsidRPr="008835E6">
          <w:rPr>
            <w:rStyle w:val="Hyperlink"/>
            <w:rFonts w:ascii="Arial" w:hAnsi="Arial" w:cs="Arial"/>
            <w:lang w:val="it-IT"/>
          </w:rPr>
          <w:t>philipp.dunkel@durr.com</w:t>
        </w:r>
      </w:hyperlink>
    </w:p>
    <w:p w14:paraId="21EE4831" w14:textId="77777777" w:rsidR="00906D0C" w:rsidRPr="00122379" w:rsidRDefault="001D1120" w:rsidP="00906D0C">
      <w:pPr>
        <w:tabs>
          <w:tab w:val="left" w:pos="0"/>
          <w:tab w:val="left" w:pos="851"/>
          <w:tab w:val="left" w:pos="4253"/>
        </w:tabs>
        <w:spacing w:line="276" w:lineRule="auto"/>
        <w:ind w:right="284"/>
        <w:rPr>
          <w:rFonts w:ascii="Arial" w:hAnsi="Arial" w:cs="Arial"/>
          <w:lang w:val="it-IT"/>
        </w:rPr>
      </w:pPr>
      <w:hyperlink r:id="rId11" w:history="1">
        <w:r w:rsidR="00906D0C" w:rsidRPr="002A19C0">
          <w:rPr>
            <w:rStyle w:val="Hyperlink"/>
            <w:rFonts w:ascii="Arial" w:hAnsi="Arial" w:cs="Arial"/>
            <w:lang w:val="it-IT"/>
          </w:rPr>
          <w:t>www.durr.com</w:t>
        </w:r>
      </w:hyperlink>
      <w:r w:rsidR="00906D0C">
        <w:rPr>
          <w:rFonts w:ascii="Arial" w:hAnsi="Arial" w:cs="Arial"/>
          <w:lang w:val="it-IT"/>
        </w:rPr>
        <w:t xml:space="preserve"> </w:t>
      </w:r>
    </w:p>
    <w:p w14:paraId="6FF4BADA" w14:textId="4AF6E430" w:rsidR="0090754E" w:rsidRPr="009000BC" w:rsidRDefault="0090754E" w:rsidP="0090754E">
      <w:pPr>
        <w:tabs>
          <w:tab w:val="left" w:pos="0"/>
          <w:tab w:val="left" w:pos="851"/>
          <w:tab w:val="left" w:pos="4253"/>
        </w:tabs>
        <w:spacing w:line="276" w:lineRule="auto"/>
        <w:ind w:right="284"/>
        <w:rPr>
          <w:rFonts w:ascii="Arial" w:hAnsi="Arial" w:cs="Arial"/>
        </w:rPr>
      </w:pPr>
      <w:r w:rsidRPr="009000BC">
        <w:rPr>
          <w:rFonts w:ascii="Arial" w:hAnsi="Arial" w:cs="Arial"/>
        </w:rPr>
        <w:t xml:space="preserve"> </w:t>
      </w:r>
    </w:p>
    <w:sectPr w:rsidR="0090754E" w:rsidRPr="009000BC" w:rsidSect="00B143FE">
      <w:headerReference w:type="default" r:id="rId12"/>
      <w:footerReference w:type="default" r:id="rId13"/>
      <w:headerReference w:type="first" r:id="rId14"/>
      <w:footerReference w:type="first" r:id="rId15"/>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E265B6" w14:textId="77777777" w:rsidR="008E4DC9" w:rsidRDefault="008E4DC9" w:rsidP="00D9165E">
      <w:r>
        <w:separator/>
      </w:r>
    </w:p>
  </w:endnote>
  <w:endnote w:type="continuationSeparator" w:id="0">
    <w:p w14:paraId="1327A16B" w14:textId="77777777" w:rsidR="008E4DC9" w:rsidRDefault="008E4DC9" w:rsidP="00D91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charset w:val="00"/>
    <w:family w:val="roman"/>
    <w:pitch w:val="variable"/>
    <w:sig w:usb0="E0002AEF" w:usb1="C0007841" w:usb2="00000009" w:usb3="00000000" w:csb0="000001FF" w:csb1="00000000"/>
  </w:font>
  <w:font w:name="MS PGothic">
    <w:panose1 w:val="020B0600070205080204"/>
    <w:charset w:val="80"/>
    <w:family w:val="swiss"/>
    <w:pitch w:val="variable"/>
    <w:sig w:usb0="E00002FF" w:usb1="6AC7FDFB" w:usb2="08000012" w:usb3="00000000" w:csb0="0002009F" w:csb1="00000000"/>
  </w:font>
  <w:font w:name="Minion Pro">
    <w:altName w:val="Cambria"/>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BA6E5A" w14:textId="41A7B7FC" w:rsidR="008E4DC9" w:rsidRPr="00FA5FBE" w:rsidRDefault="008E4DC9" w:rsidP="00FA5FBE">
    <w:pPr>
      <w:pStyle w:val="Kopfzeile"/>
    </w:pPr>
    <w:r w:rsidRPr="005218C8">
      <w:fldChar w:fldCharType="begin"/>
    </w:r>
    <w:r w:rsidRPr="005218C8">
      <w:instrText xml:space="preserve"> IF  \* MERGEFORMAT </w:instrText>
    </w:r>
    <w:fldSimple w:instr=" NUMPAGES  \* MERGEFORMAT ">
      <w:r w:rsidR="001D1120">
        <w:instrText>4</w:instrText>
      </w:r>
    </w:fldSimple>
    <w:r w:rsidRPr="005218C8">
      <w:instrText>&gt;"1" "</w:instrText>
    </w:r>
    <w:r w:rsidRPr="005218C8">
      <w:fldChar w:fldCharType="begin"/>
    </w:r>
    <w:r w:rsidRPr="005218C8">
      <w:instrText xml:space="preserve"> PAGE  \* MERGEFORMAT </w:instrText>
    </w:r>
    <w:r w:rsidRPr="005218C8">
      <w:fldChar w:fldCharType="separate"/>
    </w:r>
    <w:r w:rsidR="001D1120">
      <w:instrText>4</w:instrText>
    </w:r>
    <w:r w:rsidRPr="005218C8">
      <w:fldChar w:fldCharType="end"/>
    </w:r>
    <w:r w:rsidRPr="005218C8">
      <w:instrText>/</w:instrText>
    </w:r>
    <w:fldSimple w:instr=" NUMPAGES  \* MERGEFORMAT ">
      <w:r w:rsidR="001D1120">
        <w:instrText>4</w:instrText>
      </w:r>
    </w:fldSimple>
    <w:r w:rsidRPr="005218C8">
      <w:instrText>" "</w:instrText>
    </w:r>
    <w:r w:rsidRPr="005218C8">
      <w:fldChar w:fldCharType="separate"/>
    </w:r>
    <w:ins w:id="1" w:author="Dunkel, Philipp" w:date="2022-01-11T16:28:00Z">
      <w:r w:rsidR="001D1120">
        <w:t>4</w:t>
      </w:r>
      <w:r w:rsidR="001D1120" w:rsidRPr="005218C8">
        <w:t>/</w:t>
      </w:r>
      <w:r w:rsidR="001D1120">
        <w:t>4</w:t>
      </w:r>
    </w:ins>
    <w:r w:rsidRPr="005218C8">
      <w:fldChar w:fldCharType="end"/>
    </w:r>
    <w:r w:rsidRPr="005218C8">
      <w:tab/>
    </w:r>
    <w:r>
      <w:t>Pressemitteilung</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E2977D" w14:textId="13EFB32A" w:rsidR="008E4DC9" w:rsidRPr="005218C8" w:rsidRDefault="008E4DC9" w:rsidP="00EB19AD">
    <w:pPr>
      <w:pStyle w:val="Kopfzeile"/>
    </w:pPr>
    <w:r w:rsidRPr="005218C8">
      <w:fldChar w:fldCharType="begin"/>
    </w:r>
    <w:r w:rsidRPr="005218C8">
      <w:instrText xml:space="preserve"> IF  \* MERGEFORMAT </w:instrText>
    </w:r>
    <w:fldSimple w:instr=" NUMPAGES  \* MERGEFORMAT ">
      <w:r w:rsidR="001D1120">
        <w:instrText>4</w:instrText>
      </w:r>
    </w:fldSimple>
    <w:r w:rsidRPr="005218C8">
      <w:instrText>&gt;"1" "</w:instrText>
    </w:r>
    <w:r w:rsidRPr="005218C8">
      <w:fldChar w:fldCharType="begin"/>
    </w:r>
    <w:r w:rsidRPr="005218C8">
      <w:instrText xml:space="preserve"> PAGE  \* MERGEFORMAT </w:instrText>
    </w:r>
    <w:r w:rsidRPr="005218C8">
      <w:fldChar w:fldCharType="separate"/>
    </w:r>
    <w:r w:rsidR="001D1120">
      <w:instrText>1</w:instrText>
    </w:r>
    <w:r w:rsidRPr="005218C8">
      <w:fldChar w:fldCharType="end"/>
    </w:r>
    <w:r w:rsidRPr="005218C8">
      <w:instrText>/</w:instrText>
    </w:r>
    <w:fldSimple w:instr=" NUMPAGES  \* MERGEFORMAT ">
      <w:r w:rsidR="001D1120">
        <w:instrText>4</w:instrText>
      </w:r>
    </w:fldSimple>
    <w:r w:rsidRPr="005218C8">
      <w:instrText>" "</w:instrText>
    </w:r>
    <w:r w:rsidRPr="005218C8">
      <w:fldChar w:fldCharType="separate"/>
    </w:r>
    <w:ins w:id="2" w:author="Dunkel, Philipp" w:date="2022-01-11T16:28:00Z">
      <w:r w:rsidR="001D1120">
        <w:t>1</w:t>
      </w:r>
      <w:r w:rsidR="001D1120" w:rsidRPr="005218C8">
        <w:t>/</w:t>
      </w:r>
      <w:r w:rsidR="001D1120">
        <w:t>4</w:t>
      </w:r>
    </w:ins>
    <w:r w:rsidRPr="005218C8">
      <w:fldChar w:fldCharType="end"/>
    </w:r>
    <w:r w:rsidRPr="005218C8">
      <w:tab/>
    </w:r>
    <w:r>
      <w:t xml:space="preserve">Pressemitteilung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4182F5" w14:textId="77777777" w:rsidR="008E4DC9" w:rsidRDefault="008E4DC9" w:rsidP="00D9165E">
      <w:r>
        <w:separator/>
      </w:r>
    </w:p>
  </w:footnote>
  <w:footnote w:type="continuationSeparator" w:id="0">
    <w:p w14:paraId="36F45B40" w14:textId="77777777" w:rsidR="008E4DC9" w:rsidRDefault="008E4DC9" w:rsidP="00D916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3E6D2B" w14:textId="46803A5B" w:rsidR="008E4DC9" w:rsidRPr="00F73F1D" w:rsidRDefault="008E4DC9" w:rsidP="005218C8">
    <w:pPr>
      <w:pStyle w:val="Kopfzeile"/>
    </w:pPr>
    <w:r w:rsidRPr="005218C8">
      <mc:AlternateContent>
        <mc:Choice Requires="wps">
          <w:drawing>
            <wp:anchor distT="0" distB="0" distL="114300" distR="114300" simplePos="0" relativeHeight="25167462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669F18D5" w14:textId="6EE47634" w:rsidR="008E4DC9" w:rsidRPr="0026127D" w:rsidRDefault="008E4DC9" w:rsidP="00EB19AD">
                          <w:pPr>
                            <w:pStyle w:val="Kontaktdaten"/>
                            <w:rPr>
                              <w:rStyle w:val="Fettung"/>
                              <w:bCs/>
                              <w:spacing w:val="2"/>
                              <w:w w:val="100"/>
                            </w:rPr>
                          </w:pPr>
                          <w:r w:rsidRPr="0026127D">
                            <w:rPr>
                              <w:rStyle w:val="Fettung"/>
                              <w:bCs/>
                              <w:spacing w:val="2"/>
                              <w:w w:val="100"/>
                            </w:rPr>
                            <w:t>Dürr Systems AG</w:t>
                          </w:r>
                        </w:p>
                        <w:p w14:paraId="0088835E" w14:textId="77777777" w:rsidR="008E4DC9" w:rsidRPr="0026127D" w:rsidRDefault="008E4DC9" w:rsidP="00EB19AD">
                          <w:pPr>
                            <w:pStyle w:val="Kontaktdaten"/>
                          </w:pPr>
                          <w:r w:rsidRPr="0026127D">
                            <w:t>Carl-Benz-Str. 34</w:t>
                          </w:r>
                        </w:p>
                        <w:p w14:paraId="1024546A" w14:textId="77777777" w:rsidR="008E4DC9" w:rsidRPr="0026127D" w:rsidRDefault="008E4DC9" w:rsidP="00EB19AD">
                          <w:pPr>
                            <w:pStyle w:val="Kontaktdaten"/>
                          </w:pPr>
                          <w:r w:rsidRPr="0026127D">
                            <w:t>74321 Bietigheim-Bissingen</w:t>
                          </w:r>
                        </w:p>
                        <w:p w14:paraId="5CC720E0" w14:textId="77777777" w:rsidR="008E4DC9" w:rsidRPr="0026127D" w:rsidRDefault="008E4DC9" w:rsidP="00EB19AD">
                          <w:pPr>
                            <w:pStyle w:val="Kontaktdaten"/>
                          </w:pPr>
                        </w:p>
                        <w:p w14:paraId="5E4529D2" w14:textId="39E664AD" w:rsidR="008E4DC9" w:rsidRPr="009000BC" w:rsidRDefault="008E4DC9" w:rsidP="00EB19AD">
                          <w:pPr>
                            <w:pStyle w:val="Kontaktdaten"/>
                          </w:pPr>
                          <w:r w:rsidRPr="009000BC">
                            <w:t xml:space="preserve">Tel: +49 7142 78-0 </w:t>
                          </w:r>
                        </w:p>
                        <w:p w14:paraId="1E6249CA" w14:textId="77777777" w:rsidR="008E4DC9" w:rsidRPr="009000BC" w:rsidRDefault="008E4DC9" w:rsidP="00EB19AD">
                          <w:pPr>
                            <w:pStyle w:val="Kontaktdaten"/>
                          </w:pPr>
                          <w:r w:rsidRPr="009000BC">
                            <w:t xml:space="preserve">Fax: +49 7142 78-2107 </w:t>
                          </w:r>
                        </w:p>
                        <w:p w14:paraId="3BB57E75" w14:textId="77777777" w:rsidR="008E4DC9" w:rsidRPr="009000BC" w:rsidRDefault="008E4DC9" w:rsidP="00EB19AD">
                          <w:pPr>
                            <w:pStyle w:val="Kontaktdaten"/>
                          </w:pPr>
                        </w:p>
                        <w:p w14:paraId="3CC1318F" w14:textId="77777777" w:rsidR="008E4DC9" w:rsidRPr="009000BC" w:rsidRDefault="008E4DC9" w:rsidP="00EB19AD">
                          <w:pPr>
                            <w:pStyle w:val="Kontaktdaten"/>
                          </w:pPr>
                          <w:r w:rsidRPr="009000BC">
                            <w:t xml:space="preserve">info@durr.com </w:t>
                          </w:r>
                        </w:p>
                        <w:p w14:paraId="570B69D5" w14:textId="1407507F" w:rsidR="008E4DC9" w:rsidRPr="009000BC" w:rsidRDefault="008E4DC9" w:rsidP="00EB19AD">
                          <w:pPr>
                            <w:pStyle w:val="Kontaktdaten"/>
                          </w:pPr>
                          <w:r w:rsidRPr="009000BC">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" filled="f" stroked="f" strokeweight=".5pt">
              <v:textbox inset="0,0,0,0">
                <w:txbxContent>
                  <w:p w14:paraId="669F18D5" w14:textId="6EE47634" w:rsidR="008E4DC9" w:rsidRPr="0026127D" w:rsidRDefault="008E4DC9" w:rsidP="00EB19AD">
                    <w:pPr>
                      <w:pStyle w:val="Kontaktdaten"/>
                      <w:rPr>
                        <w:rStyle w:val="Fettung"/>
                        <w:bCs/>
                        <w:spacing w:val="2"/>
                        <w:w w:val="100"/>
                      </w:rPr>
                    </w:pPr>
                    <w:r w:rsidRPr="0026127D">
                      <w:rPr>
                        <w:rStyle w:val="Fettung"/>
                        <w:bCs/>
                        <w:spacing w:val="2"/>
                        <w:w w:val="100"/>
                      </w:rPr>
                      <w:t>Dürr Systems AG</w:t>
                    </w:r>
                  </w:p>
                  <w:p w14:paraId="0088835E" w14:textId="77777777" w:rsidR="008E4DC9" w:rsidRPr="0026127D" w:rsidRDefault="008E4DC9" w:rsidP="00EB19AD">
                    <w:pPr>
                      <w:pStyle w:val="Kontaktdaten"/>
                    </w:pPr>
                    <w:r w:rsidRPr="0026127D">
                      <w:t>Carl-Benz-Str. 34</w:t>
                    </w:r>
                  </w:p>
                  <w:p w14:paraId="1024546A" w14:textId="77777777" w:rsidR="008E4DC9" w:rsidRPr="0026127D" w:rsidRDefault="008E4DC9" w:rsidP="00EB19AD">
                    <w:pPr>
                      <w:pStyle w:val="Kontaktdaten"/>
                    </w:pPr>
                    <w:r w:rsidRPr="0026127D">
                      <w:t>74321 Bietigheim-Bissingen</w:t>
                    </w:r>
                  </w:p>
                  <w:p w14:paraId="5CC720E0" w14:textId="77777777" w:rsidR="008E4DC9" w:rsidRPr="0026127D" w:rsidRDefault="008E4DC9" w:rsidP="00EB19AD">
                    <w:pPr>
                      <w:pStyle w:val="Kontaktdaten"/>
                    </w:pPr>
                  </w:p>
                  <w:p w14:paraId="5E4529D2" w14:textId="39E664AD" w:rsidR="008E4DC9" w:rsidRPr="009000BC" w:rsidRDefault="008E4DC9" w:rsidP="00EB19AD">
                    <w:pPr>
                      <w:pStyle w:val="Kontaktdaten"/>
                    </w:pPr>
                    <w:r w:rsidRPr="009000BC">
                      <w:t xml:space="preserve">Tel: +49 7142 78-0 </w:t>
                    </w:r>
                  </w:p>
                  <w:p w14:paraId="1E6249CA" w14:textId="77777777" w:rsidR="008E4DC9" w:rsidRPr="009000BC" w:rsidRDefault="008E4DC9" w:rsidP="00EB19AD">
                    <w:pPr>
                      <w:pStyle w:val="Kontaktdaten"/>
                    </w:pPr>
                    <w:r w:rsidRPr="009000BC">
                      <w:t xml:space="preserve">Fax: +49 7142 78-2107 </w:t>
                    </w:r>
                  </w:p>
                  <w:p w14:paraId="3BB57E75" w14:textId="77777777" w:rsidR="008E4DC9" w:rsidRPr="009000BC" w:rsidRDefault="008E4DC9" w:rsidP="00EB19AD">
                    <w:pPr>
                      <w:pStyle w:val="Kontaktdaten"/>
                    </w:pPr>
                  </w:p>
                  <w:p w14:paraId="3CC1318F" w14:textId="77777777" w:rsidR="008E4DC9" w:rsidRPr="009000BC" w:rsidRDefault="008E4DC9" w:rsidP="00EB19AD">
                    <w:pPr>
                      <w:pStyle w:val="Kontaktdaten"/>
                    </w:pPr>
                    <w:r w:rsidRPr="009000BC">
                      <w:t xml:space="preserve">info@durr.com </w:t>
                    </w:r>
                  </w:p>
                  <w:p w14:paraId="570B69D5" w14:textId="1407507F" w:rsidR="008E4DC9" w:rsidRPr="009000BC" w:rsidRDefault="008E4DC9" w:rsidP="00EB19AD">
                    <w:pPr>
                      <w:pStyle w:val="Kontaktdaten"/>
                    </w:pPr>
                    <w:r w:rsidRPr="009000BC">
                      <w:t>www.durr.com</w:t>
                    </w:r>
                  </w:p>
                </w:txbxContent>
              </v:textbox>
              <w10:wrap anchorx="page" anchory="page"/>
            </v:shape>
          </w:pict>
        </mc:Fallback>
      </mc:AlternateContent>
    </w:r>
    <w:r w:rsidRPr="005837F9">
      <w:drawing>
        <wp:anchor distT="0" distB="0" distL="114300" distR="114300" simplePos="0" relativeHeight="251668480"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55D745" w14:textId="77777777" w:rsidR="008E4DC9" w:rsidRPr="005837F9" w:rsidRDefault="008E4DC9" w:rsidP="005218C8">
    <w:pPr>
      <w:pStyle w:val="Kopfzeile"/>
    </w:pPr>
    <w:r>
      <w:drawing>
        <wp:anchor distT="0" distB="0" distL="114300" distR="114300" simplePos="0" relativeHeight="251665408"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27"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sidRPr="005837F9">
      <w:drawing>
        <wp:anchor distT="0" distB="0" distL="114300" distR="114300" simplePos="0" relativeHeight="251661312"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8E4DC9" w:rsidRDefault="008E4DC9" w:rsidP="005218C8">
    <w:pPr>
      <w:pStyle w:val="Kopfzeile"/>
    </w:pPr>
  </w:p>
  <w:p w14:paraId="42F14B11" w14:textId="77777777" w:rsidR="008E4DC9" w:rsidRDefault="008E4DC9" w:rsidP="005218C8">
    <w:pPr>
      <w:pStyle w:val="Kopfzeile"/>
    </w:pPr>
  </w:p>
  <w:p w14:paraId="3DD9B2BA" w14:textId="77777777" w:rsidR="008E4DC9" w:rsidRDefault="008E4DC9" w:rsidP="005218C8">
    <w:pPr>
      <w:pStyle w:val="Kopfzeile"/>
    </w:pPr>
  </w:p>
  <w:p w14:paraId="63AA6475" w14:textId="77777777" w:rsidR="008E4DC9" w:rsidRDefault="008E4DC9" w:rsidP="00D9165E"/>
  <w:p w14:paraId="1ADCC302" w14:textId="77777777" w:rsidR="008E4DC9" w:rsidRDefault="008E4DC9" w:rsidP="00D9165E">
    <w:r w:rsidRPr="005218C8">
      <w:rPr>
        <w:noProof/>
        <w:lang w:eastAsia="de-DE"/>
      </w:rPr>
      <mc:AlternateContent>
        <mc:Choice Requires="wps">
          <w:drawing>
            <wp:anchor distT="0" distB="0" distL="114300" distR="114300" simplePos="0" relativeHeight="251672576"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55798C81" w:rsidR="008E4DC9" w:rsidRPr="0026127D" w:rsidRDefault="008E4DC9" w:rsidP="0026127D">
                          <w:pPr>
                            <w:pStyle w:val="Kontaktdaten"/>
                            <w:rPr>
                              <w:rStyle w:val="Fettung"/>
                              <w:bCs/>
                              <w:spacing w:val="2"/>
                              <w:w w:val="100"/>
                            </w:rPr>
                          </w:pPr>
                          <w:r w:rsidRPr="0026127D">
                            <w:rPr>
                              <w:rStyle w:val="Fettung"/>
                              <w:bCs/>
                              <w:spacing w:val="2"/>
                              <w:w w:val="100"/>
                            </w:rPr>
                            <w:t>Dürr Systems AG</w:t>
                          </w:r>
                        </w:p>
                        <w:p w14:paraId="41B4EF86" w14:textId="77777777" w:rsidR="008E4DC9" w:rsidRPr="0026127D" w:rsidRDefault="008E4DC9" w:rsidP="0026127D">
                          <w:pPr>
                            <w:pStyle w:val="Kontaktdaten"/>
                          </w:pPr>
                          <w:r w:rsidRPr="0026127D">
                            <w:t>Carl-Benz-Str. 34</w:t>
                          </w:r>
                        </w:p>
                        <w:p w14:paraId="5555B2C2" w14:textId="77777777" w:rsidR="008E4DC9" w:rsidRPr="0026127D" w:rsidRDefault="008E4DC9" w:rsidP="0026127D">
                          <w:pPr>
                            <w:pStyle w:val="Kontaktdaten"/>
                          </w:pPr>
                          <w:r w:rsidRPr="0026127D">
                            <w:t>74321 Bietigheim-Bissingen</w:t>
                          </w:r>
                        </w:p>
                        <w:p w14:paraId="53B79677" w14:textId="77777777" w:rsidR="008E4DC9" w:rsidRPr="0026127D" w:rsidRDefault="008E4DC9" w:rsidP="0026127D">
                          <w:pPr>
                            <w:pStyle w:val="Kontaktdaten"/>
                          </w:pPr>
                        </w:p>
                        <w:p w14:paraId="451432D7" w14:textId="6EE6A7C4" w:rsidR="008E4DC9" w:rsidRPr="009000BC" w:rsidRDefault="008E4DC9" w:rsidP="0026127D">
                          <w:pPr>
                            <w:pStyle w:val="Kontaktdaten"/>
                          </w:pPr>
                          <w:r w:rsidRPr="009000BC">
                            <w:t xml:space="preserve">Tel: +49 7142 78-0 </w:t>
                          </w:r>
                        </w:p>
                        <w:p w14:paraId="32EF3341" w14:textId="77777777" w:rsidR="008E4DC9" w:rsidRPr="009000BC" w:rsidRDefault="008E4DC9" w:rsidP="0026127D">
                          <w:pPr>
                            <w:pStyle w:val="Kontaktdaten"/>
                          </w:pPr>
                          <w:r w:rsidRPr="009000BC">
                            <w:t xml:space="preserve">Fax: +49 7142 78-2107 </w:t>
                          </w:r>
                        </w:p>
                        <w:p w14:paraId="1D8E1397" w14:textId="77777777" w:rsidR="008E4DC9" w:rsidRPr="009000BC" w:rsidRDefault="008E4DC9" w:rsidP="0026127D">
                          <w:pPr>
                            <w:pStyle w:val="Kontaktdaten"/>
                          </w:pPr>
                        </w:p>
                        <w:p w14:paraId="6E924C90" w14:textId="77777777" w:rsidR="008E4DC9" w:rsidRPr="009000BC" w:rsidRDefault="008E4DC9" w:rsidP="0026127D">
                          <w:pPr>
                            <w:pStyle w:val="Kontaktdaten"/>
                          </w:pPr>
                          <w:r w:rsidRPr="009000BC">
                            <w:t xml:space="preserve">info@durr.com </w:t>
                          </w:r>
                        </w:p>
                        <w:p w14:paraId="7D901FCD" w14:textId="77777777" w:rsidR="008E4DC9" w:rsidRPr="009000BC" w:rsidRDefault="008E4DC9" w:rsidP="0026127D">
                          <w:pPr>
                            <w:pStyle w:val="Kontaktdaten"/>
                          </w:pPr>
                          <w:r w:rsidRPr="009000BC">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feld 10" o:spid="_x0000_s1027" type="#_x0000_t202" style="position:absolute;margin-left:479.6pt;margin-top:320.4pt;width:99.2pt;height:480.2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" filled="f" stroked="f" strokeweight=".5pt">
              <v:textbox inset="0,0,0,0">
                <w:txbxContent>
                  <w:p w14:paraId="4EF90155" w14:textId="55798C81" w:rsidR="008E4DC9" w:rsidRPr="0026127D" w:rsidRDefault="008E4DC9" w:rsidP="0026127D">
                    <w:pPr>
                      <w:pStyle w:val="Kontaktdaten"/>
                      <w:rPr>
                        <w:rStyle w:val="Fettung"/>
                        <w:bCs/>
                        <w:spacing w:val="2"/>
                        <w:w w:val="100"/>
                      </w:rPr>
                    </w:pPr>
                    <w:r w:rsidRPr="0026127D">
                      <w:rPr>
                        <w:rStyle w:val="Fettung"/>
                        <w:bCs/>
                        <w:spacing w:val="2"/>
                        <w:w w:val="100"/>
                      </w:rPr>
                      <w:t>Dürr Systems AG</w:t>
                    </w:r>
                  </w:p>
                  <w:p w14:paraId="41B4EF86" w14:textId="77777777" w:rsidR="008E4DC9" w:rsidRPr="0026127D" w:rsidRDefault="008E4DC9" w:rsidP="0026127D">
                    <w:pPr>
                      <w:pStyle w:val="Kontaktdaten"/>
                    </w:pPr>
                    <w:r w:rsidRPr="0026127D">
                      <w:t>Carl-Benz-Str. 34</w:t>
                    </w:r>
                  </w:p>
                  <w:p w14:paraId="5555B2C2" w14:textId="77777777" w:rsidR="008E4DC9" w:rsidRPr="0026127D" w:rsidRDefault="008E4DC9" w:rsidP="0026127D">
                    <w:pPr>
                      <w:pStyle w:val="Kontaktdaten"/>
                    </w:pPr>
                    <w:r w:rsidRPr="0026127D">
                      <w:t>74321 Bietigheim-Bissingen</w:t>
                    </w:r>
                  </w:p>
                  <w:p w14:paraId="53B79677" w14:textId="77777777" w:rsidR="008E4DC9" w:rsidRPr="0026127D" w:rsidRDefault="008E4DC9" w:rsidP="0026127D">
                    <w:pPr>
                      <w:pStyle w:val="Kontaktdaten"/>
                    </w:pPr>
                  </w:p>
                  <w:p w14:paraId="451432D7" w14:textId="6EE6A7C4" w:rsidR="008E4DC9" w:rsidRPr="009000BC" w:rsidRDefault="008E4DC9" w:rsidP="0026127D">
                    <w:pPr>
                      <w:pStyle w:val="Kontaktdaten"/>
                    </w:pPr>
                    <w:r w:rsidRPr="009000BC">
                      <w:t xml:space="preserve">Tel: +49 7142 78-0 </w:t>
                    </w:r>
                  </w:p>
                  <w:p w14:paraId="32EF3341" w14:textId="77777777" w:rsidR="008E4DC9" w:rsidRPr="009000BC" w:rsidRDefault="008E4DC9" w:rsidP="0026127D">
                    <w:pPr>
                      <w:pStyle w:val="Kontaktdaten"/>
                    </w:pPr>
                    <w:r w:rsidRPr="009000BC">
                      <w:t xml:space="preserve">Fax: +49 7142 78-2107 </w:t>
                    </w:r>
                  </w:p>
                  <w:p w14:paraId="1D8E1397" w14:textId="77777777" w:rsidR="008E4DC9" w:rsidRPr="009000BC" w:rsidRDefault="008E4DC9" w:rsidP="0026127D">
                    <w:pPr>
                      <w:pStyle w:val="Kontaktdaten"/>
                    </w:pPr>
                  </w:p>
                  <w:p w14:paraId="6E924C90" w14:textId="77777777" w:rsidR="008E4DC9" w:rsidRPr="009000BC" w:rsidRDefault="008E4DC9" w:rsidP="0026127D">
                    <w:pPr>
                      <w:pStyle w:val="Kontaktdaten"/>
                    </w:pPr>
                    <w:r w:rsidRPr="009000BC">
                      <w:t xml:space="preserve">info@durr.com </w:t>
                    </w:r>
                  </w:p>
                  <w:p w14:paraId="7D901FCD" w14:textId="77777777" w:rsidR="008E4DC9" w:rsidRPr="009000BC" w:rsidRDefault="008E4DC9" w:rsidP="0026127D">
                    <w:pPr>
                      <w:pStyle w:val="Kontaktdaten"/>
                    </w:pPr>
                    <w:r w:rsidRPr="009000BC">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437E8C"/>
    <w:multiLevelType w:val="hybridMultilevel"/>
    <w:tmpl w:val="8F1ED4A6"/>
    <w:lvl w:ilvl="0" w:tplc="93EE8626">
      <w:start w:val="1"/>
      <w:numFmt w:val="bullet"/>
      <w:pStyle w:val="BeschreibungDivisions"/>
      <w:lvlText w:val=""/>
      <w:lvlJc w:val="left"/>
      <w:pPr>
        <w:ind w:left="360" w:hanging="360"/>
      </w:pPr>
      <w:rPr>
        <w:rFonts w:ascii="Wingdings" w:hAnsi="Wingdings" w:hint="default"/>
        <w:u w:color="425465"/>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9" w15:restartNumberingAfterBreak="0">
    <w:nsid w:val="3F682B00"/>
    <w:multiLevelType w:val="hybridMultilevel"/>
    <w:tmpl w:val="7FB6D5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8"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
  </w:num>
  <w:num w:numId="2">
    <w:abstractNumId w:val="16"/>
  </w:num>
  <w:num w:numId="3">
    <w:abstractNumId w:val="5"/>
  </w:num>
  <w:num w:numId="4">
    <w:abstractNumId w:val="8"/>
  </w:num>
  <w:num w:numId="5">
    <w:abstractNumId w:val="13"/>
  </w:num>
  <w:num w:numId="6">
    <w:abstractNumId w:val="2"/>
  </w:num>
  <w:num w:numId="7">
    <w:abstractNumId w:val="18"/>
  </w:num>
  <w:num w:numId="8">
    <w:abstractNumId w:val="7"/>
  </w:num>
  <w:num w:numId="9">
    <w:abstractNumId w:val="17"/>
  </w:num>
  <w:num w:numId="10">
    <w:abstractNumId w:val="6"/>
  </w:num>
  <w:num w:numId="11">
    <w:abstractNumId w:val="1"/>
  </w:num>
  <w:num w:numId="12">
    <w:abstractNumId w:val="4"/>
  </w:num>
  <w:num w:numId="13">
    <w:abstractNumId w:val="10"/>
  </w:num>
  <w:num w:numId="14">
    <w:abstractNumId w:val="12"/>
  </w:num>
  <w:num w:numId="15">
    <w:abstractNumId w:val="15"/>
  </w:num>
  <w:num w:numId="16">
    <w:abstractNumId w:val="14"/>
  </w:num>
  <w:num w:numId="17">
    <w:abstractNumId w:val="11"/>
  </w:num>
  <w:num w:numId="18">
    <w:abstractNumId w:val="9"/>
  </w:num>
  <w:num w:numId="19">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Dunkel, Philipp">
    <w15:presenceInfo w15:providerId="AD" w15:userId="S::Philipp.Dunkel@durr.com::141bb330-bd0b-477a-a3f5-d1684c3a818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09"/>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43FE"/>
    <w:rsid w:val="000042E4"/>
    <w:rsid w:val="00004D92"/>
    <w:rsid w:val="00005AF4"/>
    <w:rsid w:val="0001039C"/>
    <w:rsid w:val="000103AF"/>
    <w:rsid w:val="000137F9"/>
    <w:rsid w:val="00013B23"/>
    <w:rsid w:val="00015F92"/>
    <w:rsid w:val="0002273A"/>
    <w:rsid w:val="00026B8C"/>
    <w:rsid w:val="00030020"/>
    <w:rsid w:val="00030C1A"/>
    <w:rsid w:val="0003543C"/>
    <w:rsid w:val="00036336"/>
    <w:rsid w:val="00037BB3"/>
    <w:rsid w:val="00037FF7"/>
    <w:rsid w:val="00040FEA"/>
    <w:rsid w:val="0004140A"/>
    <w:rsid w:val="000436AB"/>
    <w:rsid w:val="000557D8"/>
    <w:rsid w:val="00062BC6"/>
    <w:rsid w:val="00062C8E"/>
    <w:rsid w:val="00064547"/>
    <w:rsid w:val="0006654A"/>
    <w:rsid w:val="000667BB"/>
    <w:rsid w:val="000679B5"/>
    <w:rsid w:val="00067A27"/>
    <w:rsid w:val="00073211"/>
    <w:rsid w:val="000750E4"/>
    <w:rsid w:val="00077087"/>
    <w:rsid w:val="000830E8"/>
    <w:rsid w:val="00090C8B"/>
    <w:rsid w:val="00095F60"/>
    <w:rsid w:val="00097770"/>
    <w:rsid w:val="00097924"/>
    <w:rsid w:val="000A0BBC"/>
    <w:rsid w:val="000A6420"/>
    <w:rsid w:val="000A779F"/>
    <w:rsid w:val="000A799A"/>
    <w:rsid w:val="000B122D"/>
    <w:rsid w:val="000B17AC"/>
    <w:rsid w:val="000B6E58"/>
    <w:rsid w:val="000C009A"/>
    <w:rsid w:val="000C2A85"/>
    <w:rsid w:val="000C3AF3"/>
    <w:rsid w:val="000C5CD1"/>
    <w:rsid w:val="000C74C8"/>
    <w:rsid w:val="000D1867"/>
    <w:rsid w:val="000D4047"/>
    <w:rsid w:val="000E5469"/>
    <w:rsid w:val="000F1B6F"/>
    <w:rsid w:val="000F215E"/>
    <w:rsid w:val="000F52E1"/>
    <w:rsid w:val="000F599A"/>
    <w:rsid w:val="00100C0C"/>
    <w:rsid w:val="0010134F"/>
    <w:rsid w:val="00102066"/>
    <w:rsid w:val="00103EE3"/>
    <w:rsid w:val="001052E0"/>
    <w:rsid w:val="001076E4"/>
    <w:rsid w:val="00112DF3"/>
    <w:rsid w:val="00114E74"/>
    <w:rsid w:val="00115190"/>
    <w:rsid w:val="001167D1"/>
    <w:rsid w:val="00116F3F"/>
    <w:rsid w:val="00116F84"/>
    <w:rsid w:val="00117904"/>
    <w:rsid w:val="00117C7F"/>
    <w:rsid w:val="00124E6A"/>
    <w:rsid w:val="00135319"/>
    <w:rsid w:val="00142FDB"/>
    <w:rsid w:val="001440F5"/>
    <w:rsid w:val="00147965"/>
    <w:rsid w:val="0015096A"/>
    <w:rsid w:val="00151506"/>
    <w:rsid w:val="00152943"/>
    <w:rsid w:val="00156161"/>
    <w:rsid w:val="0016271C"/>
    <w:rsid w:val="00162EEF"/>
    <w:rsid w:val="0016325F"/>
    <w:rsid w:val="00163B9D"/>
    <w:rsid w:val="00165C96"/>
    <w:rsid w:val="00176D8A"/>
    <w:rsid w:val="00180D0F"/>
    <w:rsid w:val="001877A6"/>
    <w:rsid w:val="001935AE"/>
    <w:rsid w:val="00194AC6"/>
    <w:rsid w:val="00197009"/>
    <w:rsid w:val="001975A2"/>
    <w:rsid w:val="001A297C"/>
    <w:rsid w:val="001A5B15"/>
    <w:rsid w:val="001A65EE"/>
    <w:rsid w:val="001C0A26"/>
    <w:rsid w:val="001C0A39"/>
    <w:rsid w:val="001C5EB3"/>
    <w:rsid w:val="001D0887"/>
    <w:rsid w:val="001D0F2E"/>
    <w:rsid w:val="001D1120"/>
    <w:rsid w:val="001D697E"/>
    <w:rsid w:val="001D776F"/>
    <w:rsid w:val="001E17E0"/>
    <w:rsid w:val="001F3730"/>
    <w:rsid w:val="001F6276"/>
    <w:rsid w:val="001F7E95"/>
    <w:rsid w:val="0020322F"/>
    <w:rsid w:val="00205B62"/>
    <w:rsid w:val="0020631B"/>
    <w:rsid w:val="00206375"/>
    <w:rsid w:val="002118EB"/>
    <w:rsid w:val="00214F94"/>
    <w:rsid w:val="00216BD0"/>
    <w:rsid w:val="00216FC6"/>
    <w:rsid w:val="002176DB"/>
    <w:rsid w:val="00226865"/>
    <w:rsid w:val="00231A54"/>
    <w:rsid w:val="0023563A"/>
    <w:rsid w:val="00243F9B"/>
    <w:rsid w:val="00252189"/>
    <w:rsid w:val="0025441C"/>
    <w:rsid w:val="0026127D"/>
    <w:rsid w:val="002655A1"/>
    <w:rsid w:val="002714A1"/>
    <w:rsid w:val="002717A8"/>
    <w:rsid w:val="0027470A"/>
    <w:rsid w:val="00275350"/>
    <w:rsid w:val="00280819"/>
    <w:rsid w:val="00282680"/>
    <w:rsid w:val="00284C18"/>
    <w:rsid w:val="00292501"/>
    <w:rsid w:val="00294020"/>
    <w:rsid w:val="00294B59"/>
    <w:rsid w:val="00296AD3"/>
    <w:rsid w:val="002A1286"/>
    <w:rsid w:val="002A1717"/>
    <w:rsid w:val="002A172B"/>
    <w:rsid w:val="002A49F2"/>
    <w:rsid w:val="002A5671"/>
    <w:rsid w:val="002A5D25"/>
    <w:rsid w:val="002A639F"/>
    <w:rsid w:val="002B06E7"/>
    <w:rsid w:val="002B18CE"/>
    <w:rsid w:val="002B71FB"/>
    <w:rsid w:val="002C00EB"/>
    <w:rsid w:val="002C0163"/>
    <w:rsid w:val="002C5677"/>
    <w:rsid w:val="002D0F47"/>
    <w:rsid w:val="002D2E6A"/>
    <w:rsid w:val="002D33B7"/>
    <w:rsid w:val="002D4939"/>
    <w:rsid w:val="002D506A"/>
    <w:rsid w:val="002D60E0"/>
    <w:rsid w:val="002D7EB6"/>
    <w:rsid w:val="002E0547"/>
    <w:rsid w:val="002E2125"/>
    <w:rsid w:val="002F6BF1"/>
    <w:rsid w:val="002F7140"/>
    <w:rsid w:val="0030067C"/>
    <w:rsid w:val="00302DB1"/>
    <w:rsid w:val="003035A6"/>
    <w:rsid w:val="00330683"/>
    <w:rsid w:val="00333CF4"/>
    <w:rsid w:val="00335617"/>
    <w:rsid w:val="0033769D"/>
    <w:rsid w:val="00344BA5"/>
    <w:rsid w:val="00345773"/>
    <w:rsid w:val="003473D1"/>
    <w:rsid w:val="00351665"/>
    <w:rsid w:val="00351AF4"/>
    <w:rsid w:val="00352E30"/>
    <w:rsid w:val="00354C04"/>
    <w:rsid w:val="00356188"/>
    <w:rsid w:val="00357644"/>
    <w:rsid w:val="00360089"/>
    <w:rsid w:val="0036088A"/>
    <w:rsid w:val="0036125D"/>
    <w:rsid w:val="00362153"/>
    <w:rsid w:val="00362739"/>
    <w:rsid w:val="00366A8E"/>
    <w:rsid w:val="00373E56"/>
    <w:rsid w:val="00375576"/>
    <w:rsid w:val="00375D1A"/>
    <w:rsid w:val="003849ED"/>
    <w:rsid w:val="0039367F"/>
    <w:rsid w:val="00395574"/>
    <w:rsid w:val="0039654F"/>
    <w:rsid w:val="0039780E"/>
    <w:rsid w:val="003A046C"/>
    <w:rsid w:val="003A2989"/>
    <w:rsid w:val="003A692D"/>
    <w:rsid w:val="003B0692"/>
    <w:rsid w:val="003B160B"/>
    <w:rsid w:val="003B1684"/>
    <w:rsid w:val="003C492A"/>
    <w:rsid w:val="003C60F4"/>
    <w:rsid w:val="003D50EB"/>
    <w:rsid w:val="003D770A"/>
    <w:rsid w:val="003E06FE"/>
    <w:rsid w:val="003E5B52"/>
    <w:rsid w:val="003E738F"/>
    <w:rsid w:val="003E7CF8"/>
    <w:rsid w:val="003F0CD8"/>
    <w:rsid w:val="003F1873"/>
    <w:rsid w:val="00402949"/>
    <w:rsid w:val="00402AD2"/>
    <w:rsid w:val="0040381F"/>
    <w:rsid w:val="00404174"/>
    <w:rsid w:val="0040784F"/>
    <w:rsid w:val="00407CD3"/>
    <w:rsid w:val="00424A3C"/>
    <w:rsid w:val="0043346C"/>
    <w:rsid w:val="004370EF"/>
    <w:rsid w:val="004400ED"/>
    <w:rsid w:val="004404FF"/>
    <w:rsid w:val="004427AF"/>
    <w:rsid w:val="00450174"/>
    <w:rsid w:val="00450D7A"/>
    <w:rsid w:val="00451CA7"/>
    <w:rsid w:val="004535D9"/>
    <w:rsid w:val="00455402"/>
    <w:rsid w:val="00456256"/>
    <w:rsid w:val="004606AC"/>
    <w:rsid w:val="0046201D"/>
    <w:rsid w:val="00462DDC"/>
    <w:rsid w:val="004667BA"/>
    <w:rsid w:val="00466954"/>
    <w:rsid w:val="00467800"/>
    <w:rsid w:val="00470EFD"/>
    <w:rsid w:val="00473AEC"/>
    <w:rsid w:val="00476060"/>
    <w:rsid w:val="004762B9"/>
    <w:rsid w:val="0047652B"/>
    <w:rsid w:val="00476746"/>
    <w:rsid w:val="00477801"/>
    <w:rsid w:val="00486F5D"/>
    <w:rsid w:val="00494EE7"/>
    <w:rsid w:val="004A3A5F"/>
    <w:rsid w:val="004B3D7E"/>
    <w:rsid w:val="004C3A9D"/>
    <w:rsid w:val="004C6EBC"/>
    <w:rsid w:val="004D1D0E"/>
    <w:rsid w:val="004D3165"/>
    <w:rsid w:val="004D7B9E"/>
    <w:rsid w:val="004E0D94"/>
    <w:rsid w:val="004E2175"/>
    <w:rsid w:val="004E3872"/>
    <w:rsid w:val="004E5E7F"/>
    <w:rsid w:val="004E7C0B"/>
    <w:rsid w:val="004F206E"/>
    <w:rsid w:val="004F2A79"/>
    <w:rsid w:val="004F39B4"/>
    <w:rsid w:val="004F3E59"/>
    <w:rsid w:val="004F4E97"/>
    <w:rsid w:val="004F50F4"/>
    <w:rsid w:val="004F639D"/>
    <w:rsid w:val="004F65B3"/>
    <w:rsid w:val="004F6D74"/>
    <w:rsid w:val="0050056C"/>
    <w:rsid w:val="00505786"/>
    <w:rsid w:val="00506BD5"/>
    <w:rsid w:val="00510FF5"/>
    <w:rsid w:val="00511067"/>
    <w:rsid w:val="00513534"/>
    <w:rsid w:val="0051492B"/>
    <w:rsid w:val="00515153"/>
    <w:rsid w:val="00520BFA"/>
    <w:rsid w:val="00521429"/>
    <w:rsid w:val="005218C8"/>
    <w:rsid w:val="00521CF5"/>
    <w:rsid w:val="00521FD5"/>
    <w:rsid w:val="00524BE9"/>
    <w:rsid w:val="0053448B"/>
    <w:rsid w:val="00534C1A"/>
    <w:rsid w:val="005365B4"/>
    <w:rsid w:val="0054450D"/>
    <w:rsid w:val="00554864"/>
    <w:rsid w:val="00555999"/>
    <w:rsid w:val="00555E2A"/>
    <w:rsid w:val="00564109"/>
    <w:rsid w:val="005673B5"/>
    <w:rsid w:val="005674E8"/>
    <w:rsid w:val="005755BD"/>
    <w:rsid w:val="00580070"/>
    <w:rsid w:val="00581C8C"/>
    <w:rsid w:val="005837F9"/>
    <w:rsid w:val="00584007"/>
    <w:rsid w:val="00584B9D"/>
    <w:rsid w:val="00587179"/>
    <w:rsid w:val="005913CF"/>
    <w:rsid w:val="00591CEB"/>
    <w:rsid w:val="00592D83"/>
    <w:rsid w:val="00593AA7"/>
    <w:rsid w:val="00594B29"/>
    <w:rsid w:val="00597F78"/>
    <w:rsid w:val="005A1C80"/>
    <w:rsid w:val="005B01C4"/>
    <w:rsid w:val="005B184A"/>
    <w:rsid w:val="005B19FD"/>
    <w:rsid w:val="005B34DA"/>
    <w:rsid w:val="005B3CCD"/>
    <w:rsid w:val="005C13A1"/>
    <w:rsid w:val="005D1745"/>
    <w:rsid w:val="005D1F94"/>
    <w:rsid w:val="005D3A5C"/>
    <w:rsid w:val="005D5830"/>
    <w:rsid w:val="005D5940"/>
    <w:rsid w:val="005D5A38"/>
    <w:rsid w:val="005D5CD4"/>
    <w:rsid w:val="005D6A17"/>
    <w:rsid w:val="005E041B"/>
    <w:rsid w:val="005E200B"/>
    <w:rsid w:val="005F010B"/>
    <w:rsid w:val="005F182E"/>
    <w:rsid w:val="005F4FBF"/>
    <w:rsid w:val="005F7CEF"/>
    <w:rsid w:val="00602E06"/>
    <w:rsid w:val="006074EB"/>
    <w:rsid w:val="0060792D"/>
    <w:rsid w:val="006117A1"/>
    <w:rsid w:val="00614890"/>
    <w:rsid w:val="00615ED0"/>
    <w:rsid w:val="00617EA4"/>
    <w:rsid w:val="00626A28"/>
    <w:rsid w:val="006311E0"/>
    <w:rsid w:val="00632F11"/>
    <w:rsid w:val="006349CF"/>
    <w:rsid w:val="00635ABF"/>
    <w:rsid w:val="006401F7"/>
    <w:rsid w:val="00641F88"/>
    <w:rsid w:val="006438A8"/>
    <w:rsid w:val="00643A04"/>
    <w:rsid w:val="0064408D"/>
    <w:rsid w:val="006449CA"/>
    <w:rsid w:val="00645074"/>
    <w:rsid w:val="00661476"/>
    <w:rsid w:val="00664318"/>
    <w:rsid w:val="0066573F"/>
    <w:rsid w:val="006673F5"/>
    <w:rsid w:val="00670E84"/>
    <w:rsid w:val="00674DB7"/>
    <w:rsid w:val="0068106C"/>
    <w:rsid w:val="00681ECE"/>
    <w:rsid w:val="00683E9E"/>
    <w:rsid w:val="0068636E"/>
    <w:rsid w:val="00691B0A"/>
    <w:rsid w:val="00691F9E"/>
    <w:rsid w:val="00695F99"/>
    <w:rsid w:val="006A5A75"/>
    <w:rsid w:val="006A6348"/>
    <w:rsid w:val="006A688E"/>
    <w:rsid w:val="006B592D"/>
    <w:rsid w:val="006B6DD8"/>
    <w:rsid w:val="006C2364"/>
    <w:rsid w:val="006C2A31"/>
    <w:rsid w:val="006C38E6"/>
    <w:rsid w:val="006C3AA3"/>
    <w:rsid w:val="006C50E1"/>
    <w:rsid w:val="006C6111"/>
    <w:rsid w:val="006D6C1A"/>
    <w:rsid w:val="006D7F10"/>
    <w:rsid w:val="006E2573"/>
    <w:rsid w:val="006E5C09"/>
    <w:rsid w:val="006E7FBA"/>
    <w:rsid w:val="006F0473"/>
    <w:rsid w:val="006F1A6C"/>
    <w:rsid w:val="006F2DE4"/>
    <w:rsid w:val="006F4577"/>
    <w:rsid w:val="006F4C75"/>
    <w:rsid w:val="006F66DA"/>
    <w:rsid w:val="006F6A7A"/>
    <w:rsid w:val="006F77C7"/>
    <w:rsid w:val="00705074"/>
    <w:rsid w:val="007065A6"/>
    <w:rsid w:val="00710899"/>
    <w:rsid w:val="00712070"/>
    <w:rsid w:val="007125A4"/>
    <w:rsid w:val="00713E2E"/>
    <w:rsid w:val="00716622"/>
    <w:rsid w:val="00720139"/>
    <w:rsid w:val="007238F1"/>
    <w:rsid w:val="00723DE6"/>
    <w:rsid w:val="00724249"/>
    <w:rsid w:val="00726540"/>
    <w:rsid w:val="00726A89"/>
    <w:rsid w:val="00726BFA"/>
    <w:rsid w:val="00727E16"/>
    <w:rsid w:val="00734321"/>
    <w:rsid w:val="00736291"/>
    <w:rsid w:val="00744943"/>
    <w:rsid w:val="00753908"/>
    <w:rsid w:val="00754739"/>
    <w:rsid w:val="007579FC"/>
    <w:rsid w:val="00761014"/>
    <w:rsid w:val="00762C5B"/>
    <w:rsid w:val="00771469"/>
    <w:rsid w:val="00772BCD"/>
    <w:rsid w:val="00773BF3"/>
    <w:rsid w:val="00775358"/>
    <w:rsid w:val="007769A8"/>
    <w:rsid w:val="0078405F"/>
    <w:rsid w:val="0078480F"/>
    <w:rsid w:val="00786C56"/>
    <w:rsid w:val="00794234"/>
    <w:rsid w:val="007A0268"/>
    <w:rsid w:val="007A7F56"/>
    <w:rsid w:val="007C0C38"/>
    <w:rsid w:val="007C1F06"/>
    <w:rsid w:val="007C1FA4"/>
    <w:rsid w:val="007C4752"/>
    <w:rsid w:val="007C6FA7"/>
    <w:rsid w:val="007C726C"/>
    <w:rsid w:val="007C7E8E"/>
    <w:rsid w:val="007D1C32"/>
    <w:rsid w:val="007D220B"/>
    <w:rsid w:val="007D439C"/>
    <w:rsid w:val="007D49EB"/>
    <w:rsid w:val="007D5E15"/>
    <w:rsid w:val="007E1C18"/>
    <w:rsid w:val="007E4D9A"/>
    <w:rsid w:val="007E54C0"/>
    <w:rsid w:val="007F402B"/>
    <w:rsid w:val="007F4972"/>
    <w:rsid w:val="007F4CF1"/>
    <w:rsid w:val="007F770C"/>
    <w:rsid w:val="00800B39"/>
    <w:rsid w:val="00814018"/>
    <w:rsid w:val="00814940"/>
    <w:rsid w:val="00816302"/>
    <w:rsid w:val="00817EDB"/>
    <w:rsid w:val="00821292"/>
    <w:rsid w:val="00825029"/>
    <w:rsid w:val="00826567"/>
    <w:rsid w:val="00826C30"/>
    <w:rsid w:val="00827948"/>
    <w:rsid w:val="00834D0F"/>
    <w:rsid w:val="0084627F"/>
    <w:rsid w:val="0085354B"/>
    <w:rsid w:val="0085432F"/>
    <w:rsid w:val="00857E8E"/>
    <w:rsid w:val="008649EE"/>
    <w:rsid w:val="00866CA8"/>
    <w:rsid w:val="00873697"/>
    <w:rsid w:val="00874C03"/>
    <w:rsid w:val="008761F6"/>
    <w:rsid w:val="00876DD1"/>
    <w:rsid w:val="008856CC"/>
    <w:rsid w:val="0088695A"/>
    <w:rsid w:val="00890887"/>
    <w:rsid w:val="00890E39"/>
    <w:rsid w:val="00891292"/>
    <w:rsid w:val="00897E2C"/>
    <w:rsid w:val="008A2326"/>
    <w:rsid w:val="008A5BF3"/>
    <w:rsid w:val="008A6CEC"/>
    <w:rsid w:val="008A70B7"/>
    <w:rsid w:val="008B0BF6"/>
    <w:rsid w:val="008B0D22"/>
    <w:rsid w:val="008B0E2E"/>
    <w:rsid w:val="008B30DE"/>
    <w:rsid w:val="008B50B9"/>
    <w:rsid w:val="008B59FF"/>
    <w:rsid w:val="008C343A"/>
    <w:rsid w:val="008C4110"/>
    <w:rsid w:val="008C5157"/>
    <w:rsid w:val="008C7F2C"/>
    <w:rsid w:val="008D0426"/>
    <w:rsid w:val="008D67AF"/>
    <w:rsid w:val="008D7BC0"/>
    <w:rsid w:val="008E4DC9"/>
    <w:rsid w:val="008E5F87"/>
    <w:rsid w:val="008E7656"/>
    <w:rsid w:val="008E777A"/>
    <w:rsid w:val="008F4796"/>
    <w:rsid w:val="008F5E48"/>
    <w:rsid w:val="009000BC"/>
    <w:rsid w:val="00901D5D"/>
    <w:rsid w:val="00902358"/>
    <w:rsid w:val="00905B45"/>
    <w:rsid w:val="00906D0C"/>
    <w:rsid w:val="0090754E"/>
    <w:rsid w:val="00915251"/>
    <w:rsid w:val="009163C0"/>
    <w:rsid w:val="00921CF1"/>
    <w:rsid w:val="00924CB3"/>
    <w:rsid w:val="0092544D"/>
    <w:rsid w:val="00925F7D"/>
    <w:rsid w:val="00931A39"/>
    <w:rsid w:val="0093254F"/>
    <w:rsid w:val="00933393"/>
    <w:rsid w:val="00933B86"/>
    <w:rsid w:val="00940128"/>
    <w:rsid w:val="00942FB8"/>
    <w:rsid w:val="00944105"/>
    <w:rsid w:val="00944A84"/>
    <w:rsid w:val="009527FF"/>
    <w:rsid w:val="009547D1"/>
    <w:rsid w:val="009633E0"/>
    <w:rsid w:val="00965F78"/>
    <w:rsid w:val="00967AD9"/>
    <w:rsid w:val="00972120"/>
    <w:rsid w:val="00972EBA"/>
    <w:rsid w:val="00974ACB"/>
    <w:rsid w:val="00976EEA"/>
    <w:rsid w:val="00980499"/>
    <w:rsid w:val="009863DF"/>
    <w:rsid w:val="00991E0E"/>
    <w:rsid w:val="009959BC"/>
    <w:rsid w:val="009A306C"/>
    <w:rsid w:val="009A351B"/>
    <w:rsid w:val="009A454E"/>
    <w:rsid w:val="009A7B8B"/>
    <w:rsid w:val="009B2D9D"/>
    <w:rsid w:val="009B5337"/>
    <w:rsid w:val="009C0868"/>
    <w:rsid w:val="009C1F30"/>
    <w:rsid w:val="009C3C81"/>
    <w:rsid w:val="009D0715"/>
    <w:rsid w:val="009D2DBA"/>
    <w:rsid w:val="009D62BE"/>
    <w:rsid w:val="009E4826"/>
    <w:rsid w:val="009E664B"/>
    <w:rsid w:val="009F18FC"/>
    <w:rsid w:val="009F21D0"/>
    <w:rsid w:val="009F252D"/>
    <w:rsid w:val="009F5FB8"/>
    <w:rsid w:val="009F6743"/>
    <w:rsid w:val="00A00F8D"/>
    <w:rsid w:val="00A03D1A"/>
    <w:rsid w:val="00A050D1"/>
    <w:rsid w:val="00A06101"/>
    <w:rsid w:val="00A16BD5"/>
    <w:rsid w:val="00A1711B"/>
    <w:rsid w:val="00A21AB0"/>
    <w:rsid w:val="00A2544A"/>
    <w:rsid w:val="00A27EFC"/>
    <w:rsid w:val="00A31DB8"/>
    <w:rsid w:val="00A36FE0"/>
    <w:rsid w:val="00A40E17"/>
    <w:rsid w:val="00A46F54"/>
    <w:rsid w:val="00A562F7"/>
    <w:rsid w:val="00A5700C"/>
    <w:rsid w:val="00A57063"/>
    <w:rsid w:val="00A624FA"/>
    <w:rsid w:val="00A65AE5"/>
    <w:rsid w:val="00A70A5F"/>
    <w:rsid w:val="00A807B6"/>
    <w:rsid w:val="00A81731"/>
    <w:rsid w:val="00A82F57"/>
    <w:rsid w:val="00A873A1"/>
    <w:rsid w:val="00A9208D"/>
    <w:rsid w:val="00A93B09"/>
    <w:rsid w:val="00A962D0"/>
    <w:rsid w:val="00A976CC"/>
    <w:rsid w:val="00A97E72"/>
    <w:rsid w:val="00AA2EC0"/>
    <w:rsid w:val="00AA4D33"/>
    <w:rsid w:val="00AB1B65"/>
    <w:rsid w:val="00AB384A"/>
    <w:rsid w:val="00AB5C73"/>
    <w:rsid w:val="00AB6134"/>
    <w:rsid w:val="00AB7342"/>
    <w:rsid w:val="00AC0C0A"/>
    <w:rsid w:val="00AC1795"/>
    <w:rsid w:val="00AC25D2"/>
    <w:rsid w:val="00AC4932"/>
    <w:rsid w:val="00AC6378"/>
    <w:rsid w:val="00AD3753"/>
    <w:rsid w:val="00AD7E8E"/>
    <w:rsid w:val="00AE0CC8"/>
    <w:rsid w:val="00AE447F"/>
    <w:rsid w:val="00AE5481"/>
    <w:rsid w:val="00AE5695"/>
    <w:rsid w:val="00AF13BD"/>
    <w:rsid w:val="00AF4F8B"/>
    <w:rsid w:val="00AF50E0"/>
    <w:rsid w:val="00AF5371"/>
    <w:rsid w:val="00B030B8"/>
    <w:rsid w:val="00B117C4"/>
    <w:rsid w:val="00B143FE"/>
    <w:rsid w:val="00B14642"/>
    <w:rsid w:val="00B17605"/>
    <w:rsid w:val="00B20920"/>
    <w:rsid w:val="00B25F7B"/>
    <w:rsid w:val="00B27FCB"/>
    <w:rsid w:val="00B33267"/>
    <w:rsid w:val="00B332C3"/>
    <w:rsid w:val="00B34292"/>
    <w:rsid w:val="00B34A9F"/>
    <w:rsid w:val="00B34C62"/>
    <w:rsid w:val="00B35EAA"/>
    <w:rsid w:val="00B361C2"/>
    <w:rsid w:val="00B37658"/>
    <w:rsid w:val="00B432AF"/>
    <w:rsid w:val="00B45242"/>
    <w:rsid w:val="00B52C33"/>
    <w:rsid w:val="00B57C05"/>
    <w:rsid w:val="00B60D1B"/>
    <w:rsid w:val="00B61893"/>
    <w:rsid w:val="00B639BB"/>
    <w:rsid w:val="00B63B39"/>
    <w:rsid w:val="00B67227"/>
    <w:rsid w:val="00B67ADF"/>
    <w:rsid w:val="00B74EEC"/>
    <w:rsid w:val="00B75BE3"/>
    <w:rsid w:val="00B76AC4"/>
    <w:rsid w:val="00B779F2"/>
    <w:rsid w:val="00B77DFE"/>
    <w:rsid w:val="00B827AD"/>
    <w:rsid w:val="00B85361"/>
    <w:rsid w:val="00B90801"/>
    <w:rsid w:val="00B95A5D"/>
    <w:rsid w:val="00B965A1"/>
    <w:rsid w:val="00B966C9"/>
    <w:rsid w:val="00BA105F"/>
    <w:rsid w:val="00BA38A7"/>
    <w:rsid w:val="00BA49C1"/>
    <w:rsid w:val="00BB6D1A"/>
    <w:rsid w:val="00BC0CC5"/>
    <w:rsid w:val="00BC12DE"/>
    <w:rsid w:val="00BC159C"/>
    <w:rsid w:val="00BD1BE0"/>
    <w:rsid w:val="00BD1C30"/>
    <w:rsid w:val="00BD37F9"/>
    <w:rsid w:val="00BD410D"/>
    <w:rsid w:val="00BD6FDE"/>
    <w:rsid w:val="00BD7267"/>
    <w:rsid w:val="00BD7772"/>
    <w:rsid w:val="00BE2D16"/>
    <w:rsid w:val="00BE3832"/>
    <w:rsid w:val="00BE4FEB"/>
    <w:rsid w:val="00BF26AF"/>
    <w:rsid w:val="00BF5882"/>
    <w:rsid w:val="00BF62A8"/>
    <w:rsid w:val="00BF6615"/>
    <w:rsid w:val="00C10168"/>
    <w:rsid w:val="00C155DA"/>
    <w:rsid w:val="00C15C40"/>
    <w:rsid w:val="00C22B04"/>
    <w:rsid w:val="00C26C3B"/>
    <w:rsid w:val="00C30243"/>
    <w:rsid w:val="00C41149"/>
    <w:rsid w:val="00C4131C"/>
    <w:rsid w:val="00C416F6"/>
    <w:rsid w:val="00C41892"/>
    <w:rsid w:val="00C4390B"/>
    <w:rsid w:val="00C4707B"/>
    <w:rsid w:val="00C47BC1"/>
    <w:rsid w:val="00C51005"/>
    <w:rsid w:val="00C54CD4"/>
    <w:rsid w:val="00C5652E"/>
    <w:rsid w:val="00C62ACC"/>
    <w:rsid w:val="00C705CE"/>
    <w:rsid w:val="00C710E3"/>
    <w:rsid w:val="00C85B1A"/>
    <w:rsid w:val="00C877B9"/>
    <w:rsid w:val="00C915A2"/>
    <w:rsid w:val="00C956CF"/>
    <w:rsid w:val="00C963C9"/>
    <w:rsid w:val="00CA2C80"/>
    <w:rsid w:val="00CA59A1"/>
    <w:rsid w:val="00CB1E91"/>
    <w:rsid w:val="00CB725A"/>
    <w:rsid w:val="00CC49F4"/>
    <w:rsid w:val="00CD2BC2"/>
    <w:rsid w:val="00CD5D15"/>
    <w:rsid w:val="00CD6F05"/>
    <w:rsid w:val="00CE04CF"/>
    <w:rsid w:val="00CE68CF"/>
    <w:rsid w:val="00CE71C0"/>
    <w:rsid w:val="00CF25A9"/>
    <w:rsid w:val="00CF34DB"/>
    <w:rsid w:val="00CF5472"/>
    <w:rsid w:val="00D00FC4"/>
    <w:rsid w:val="00D04131"/>
    <w:rsid w:val="00D04A4C"/>
    <w:rsid w:val="00D0567D"/>
    <w:rsid w:val="00D06D68"/>
    <w:rsid w:val="00D1136F"/>
    <w:rsid w:val="00D16D90"/>
    <w:rsid w:val="00D24C4F"/>
    <w:rsid w:val="00D26132"/>
    <w:rsid w:val="00D2759C"/>
    <w:rsid w:val="00D34986"/>
    <w:rsid w:val="00D34CE1"/>
    <w:rsid w:val="00D36FC5"/>
    <w:rsid w:val="00D4098D"/>
    <w:rsid w:val="00D43DC5"/>
    <w:rsid w:val="00D44B55"/>
    <w:rsid w:val="00D4535E"/>
    <w:rsid w:val="00D45CE9"/>
    <w:rsid w:val="00D51AA6"/>
    <w:rsid w:val="00D65157"/>
    <w:rsid w:val="00D6698C"/>
    <w:rsid w:val="00D7185B"/>
    <w:rsid w:val="00D854A6"/>
    <w:rsid w:val="00D85B9B"/>
    <w:rsid w:val="00D861BB"/>
    <w:rsid w:val="00D86880"/>
    <w:rsid w:val="00D86DD5"/>
    <w:rsid w:val="00D87E57"/>
    <w:rsid w:val="00D9165E"/>
    <w:rsid w:val="00DB1452"/>
    <w:rsid w:val="00DB74F9"/>
    <w:rsid w:val="00DC2C62"/>
    <w:rsid w:val="00DC443F"/>
    <w:rsid w:val="00DC761D"/>
    <w:rsid w:val="00DC7857"/>
    <w:rsid w:val="00DD0BF1"/>
    <w:rsid w:val="00DD1673"/>
    <w:rsid w:val="00DD30AE"/>
    <w:rsid w:val="00DD5EA5"/>
    <w:rsid w:val="00DD64E3"/>
    <w:rsid w:val="00DD6B3F"/>
    <w:rsid w:val="00DD7101"/>
    <w:rsid w:val="00DE0E6D"/>
    <w:rsid w:val="00DE446F"/>
    <w:rsid w:val="00DE5FF1"/>
    <w:rsid w:val="00DE6965"/>
    <w:rsid w:val="00DE6E13"/>
    <w:rsid w:val="00DF17A5"/>
    <w:rsid w:val="00DF1A6E"/>
    <w:rsid w:val="00DF5A64"/>
    <w:rsid w:val="00DF6C27"/>
    <w:rsid w:val="00E0085E"/>
    <w:rsid w:val="00E00C76"/>
    <w:rsid w:val="00E06223"/>
    <w:rsid w:val="00E10E38"/>
    <w:rsid w:val="00E10ECE"/>
    <w:rsid w:val="00E11790"/>
    <w:rsid w:val="00E15015"/>
    <w:rsid w:val="00E153AC"/>
    <w:rsid w:val="00E1737D"/>
    <w:rsid w:val="00E17750"/>
    <w:rsid w:val="00E23A3C"/>
    <w:rsid w:val="00E247CF"/>
    <w:rsid w:val="00E24CD8"/>
    <w:rsid w:val="00E27430"/>
    <w:rsid w:val="00E4280B"/>
    <w:rsid w:val="00E42C3C"/>
    <w:rsid w:val="00E43141"/>
    <w:rsid w:val="00E43913"/>
    <w:rsid w:val="00E45906"/>
    <w:rsid w:val="00E46531"/>
    <w:rsid w:val="00E465E8"/>
    <w:rsid w:val="00E5583D"/>
    <w:rsid w:val="00E55F88"/>
    <w:rsid w:val="00E56B97"/>
    <w:rsid w:val="00E6101F"/>
    <w:rsid w:val="00E61CEB"/>
    <w:rsid w:val="00E710F1"/>
    <w:rsid w:val="00E723B7"/>
    <w:rsid w:val="00E72AB0"/>
    <w:rsid w:val="00E746F0"/>
    <w:rsid w:val="00E74FCE"/>
    <w:rsid w:val="00E756EB"/>
    <w:rsid w:val="00E80572"/>
    <w:rsid w:val="00E8196D"/>
    <w:rsid w:val="00E84AA4"/>
    <w:rsid w:val="00E8737B"/>
    <w:rsid w:val="00E90C2A"/>
    <w:rsid w:val="00E90FEA"/>
    <w:rsid w:val="00E91128"/>
    <w:rsid w:val="00E95F59"/>
    <w:rsid w:val="00E96590"/>
    <w:rsid w:val="00E96EF2"/>
    <w:rsid w:val="00EA3FC9"/>
    <w:rsid w:val="00EA448D"/>
    <w:rsid w:val="00EA7A96"/>
    <w:rsid w:val="00EB19AD"/>
    <w:rsid w:val="00EB2996"/>
    <w:rsid w:val="00EB31BC"/>
    <w:rsid w:val="00EB575F"/>
    <w:rsid w:val="00EB5975"/>
    <w:rsid w:val="00EC149A"/>
    <w:rsid w:val="00EC4E78"/>
    <w:rsid w:val="00EC5CAB"/>
    <w:rsid w:val="00EC6F6F"/>
    <w:rsid w:val="00EC742B"/>
    <w:rsid w:val="00EC7DCA"/>
    <w:rsid w:val="00ED54C6"/>
    <w:rsid w:val="00ED6237"/>
    <w:rsid w:val="00EE01DA"/>
    <w:rsid w:val="00EE541C"/>
    <w:rsid w:val="00EE7406"/>
    <w:rsid w:val="00EE78B9"/>
    <w:rsid w:val="00EF213B"/>
    <w:rsid w:val="00EF25A9"/>
    <w:rsid w:val="00EF2B48"/>
    <w:rsid w:val="00EF2F57"/>
    <w:rsid w:val="00F0306A"/>
    <w:rsid w:val="00F03AFA"/>
    <w:rsid w:val="00F126BE"/>
    <w:rsid w:val="00F14B40"/>
    <w:rsid w:val="00F175B5"/>
    <w:rsid w:val="00F22E61"/>
    <w:rsid w:val="00F26205"/>
    <w:rsid w:val="00F26D41"/>
    <w:rsid w:val="00F35618"/>
    <w:rsid w:val="00F359EA"/>
    <w:rsid w:val="00F35DBA"/>
    <w:rsid w:val="00F42E35"/>
    <w:rsid w:val="00F43A83"/>
    <w:rsid w:val="00F43D07"/>
    <w:rsid w:val="00F44AB9"/>
    <w:rsid w:val="00F51AD6"/>
    <w:rsid w:val="00F51F2A"/>
    <w:rsid w:val="00F5300C"/>
    <w:rsid w:val="00F56988"/>
    <w:rsid w:val="00F56BB9"/>
    <w:rsid w:val="00F6135B"/>
    <w:rsid w:val="00F63B99"/>
    <w:rsid w:val="00F6489E"/>
    <w:rsid w:val="00F7077A"/>
    <w:rsid w:val="00F73F1D"/>
    <w:rsid w:val="00F77029"/>
    <w:rsid w:val="00F8163B"/>
    <w:rsid w:val="00F830E4"/>
    <w:rsid w:val="00F90178"/>
    <w:rsid w:val="00F91A06"/>
    <w:rsid w:val="00F92C98"/>
    <w:rsid w:val="00F975E8"/>
    <w:rsid w:val="00FA026B"/>
    <w:rsid w:val="00FA2184"/>
    <w:rsid w:val="00FA4E42"/>
    <w:rsid w:val="00FA5FBE"/>
    <w:rsid w:val="00FA7889"/>
    <w:rsid w:val="00FB0B93"/>
    <w:rsid w:val="00FB3D58"/>
    <w:rsid w:val="00FB61FB"/>
    <w:rsid w:val="00FC10E5"/>
    <w:rsid w:val="00FC1B67"/>
    <w:rsid w:val="00FC272A"/>
    <w:rsid w:val="00FC78B8"/>
    <w:rsid w:val="00FD012F"/>
    <w:rsid w:val="00FD3226"/>
    <w:rsid w:val="00FD3F17"/>
    <w:rsid w:val="00FD3FEF"/>
    <w:rsid w:val="00FD7285"/>
    <w:rsid w:val="00FE1B1F"/>
    <w:rsid w:val="00FE2F7C"/>
    <w:rsid w:val="00FF4B64"/>
    <w:rsid w:val="00FF7E5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6625"/>
    <o:shapelayout v:ext="edit">
      <o:idmap v:ext="edit" data="1"/>
    </o:shapelayout>
  </w:shapeDefaults>
  <w:decimalSymbol w:val=","/>
  <w:listSeparator w:val=";"/>
  <w14:docId w14:val="76CB7213"/>
  <w14:defaultImageDpi w14:val="32767"/>
  <w15:docId w15:val="{5E28B4D2-6DAB-4569-BB4C-72F5DA901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B6E58"/>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customStyle="1" w:styleId="DisclaimerZchn">
    <w:name w:val="Disclaimer Zchn"/>
    <w:basedOn w:val="Absatz-Standardschriftart"/>
    <w:link w:val="Disclaimer"/>
    <w:locked/>
    <w:rsid w:val="00906D0C"/>
    <w:rPr>
      <w:rFonts w:ascii="Arial" w:hAnsi="Arial" w:cs="Arial"/>
      <w:color w:val="525F6B"/>
      <w:lang w:eastAsia="ja-JP"/>
    </w:rPr>
  </w:style>
  <w:style w:type="paragraph" w:customStyle="1" w:styleId="Disclaimer">
    <w:name w:val="Disclaimer"/>
    <w:basedOn w:val="Standard"/>
    <w:link w:val="DisclaimerZchn"/>
    <w:rsid w:val="00906D0C"/>
    <w:pPr>
      <w:tabs>
        <w:tab w:val="clear" w:pos="3572"/>
      </w:tabs>
      <w:spacing w:line="240" w:lineRule="auto"/>
    </w:pPr>
    <w:rPr>
      <w:rFonts w:ascii="Arial" w:hAnsi="Arial" w:cs="Arial"/>
      <w:color w:val="525F6B"/>
      <w:sz w:val="24"/>
      <w:lang w:eastAsia="ja-JP"/>
    </w:rPr>
  </w:style>
  <w:style w:type="character" w:customStyle="1" w:styleId="BeschreibungDivisionsZchn">
    <w:name w:val="Beschreibung Divisions Zchn"/>
    <w:basedOn w:val="Absatz-Standardschriftart"/>
    <w:link w:val="BeschreibungDivisions"/>
    <w:locked/>
    <w:rsid w:val="00906D0C"/>
    <w:rPr>
      <w:rFonts w:ascii="Arial" w:hAnsi="Arial" w:cs="Arial"/>
      <w:color w:val="525F6B"/>
      <w:lang w:eastAsia="ja-JP"/>
    </w:rPr>
  </w:style>
  <w:style w:type="paragraph" w:customStyle="1" w:styleId="BeschreibungDivisions">
    <w:name w:val="Beschreibung Divisions"/>
    <w:basedOn w:val="Standard"/>
    <w:link w:val="BeschreibungDivisionsZchn"/>
    <w:rsid w:val="00906D0C"/>
    <w:pPr>
      <w:numPr>
        <w:numId w:val="19"/>
      </w:numPr>
      <w:tabs>
        <w:tab w:val="clear" w:pos="3572"/>
      </w:tabs>
      <w:spacing w:line="276" w:lineRule="auto"/>
      <w:contextualSpacing/>
    </w:pPr>
    <w:rPr>
      <w:rFonts w:ascii="Arial" w:hAnsi="Arial" w:cs="Arial"/>
      <w:color w:val="525F6B"/>
      <w:sz w:val="24"/>
      <w:lang w:eastAsia="ja-JP"/>
    </w:rPr>
  </w:style>
  <w:style w:type="character" w:styleId="NichtaufgelsteErwhnung">
    <w:name w:val="Unresolved Mention"/>
    <w:basedOn w:val="Absatz-Standardschriftart"/>
    <w:uiPriority w:val="99"/>
    <w:semiHidden/>
    <w:unhideWhenUsed/>
    <w:rsid w:val="000103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urr.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philipp.dunkel@durr.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4.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240E27-CA33-466A-BC06-E210E3D6FD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765</Words>
  <Characters>4823</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p.a.t. GmbH</Company>
  <LinksUpToDate>false</LinksUpToDate>
  <CharactersWithSpaces>5577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Dunkel, Philipp</cp:lastModifiedBy>
  <cp:revision>7</cp:revision>
  <cp:lastPrinted>2019-05-29T11:27:00Z</cp:lastPrinted>
  <dcterms:created xsi:type="dcterms:W3CDTF">2021-12-15T16:06:00Z</dcterms:created>
  <dcterms:modified xsi:type="dcterms:W3CDTF">2022-01-11T15:28:00Z</dcterms:modified>
</cp:coreProperties>
</file>